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EF539" w14:textId="77777777" w:rsidR="00810286" w:rsidRDefault="00810286"/>
    <w:tbl>
      <w:tblPr>
        <w:tblStyle w:val="Grilledutableau"/>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951"/>
      </w:tblGrid>
      <w:tr w:rsidR="0013337D" w14:paraId="38B96FCF" w14:textId="77777777" w:rsidTr="00730D6D">
        <w:tc>
          <w:tcPr>
            <w:tcW w:w="3114" w:type="dxa"/>
          </w:tcPr>
          <w:p w14:paraId="6B5D0FFE" w14:textId="77777777" w:rsidR="00C93BA0" w:rsidRPr="00C93BA0" w:rsidRDefault="00C93BA0" w:rsidP="005A7891">
            <w:pPr>
              <w:rPr>
                <w:noProof/>
                <w:sz w:val="8"/>
                <w:szCs w:val="8"/>
              </w:rPr>
            </w:pPr>
          </w:p>
          <w:p w14:paraId="27FE87EE" w14:textId="6ADE407E" w:rsidR="0013337D" w:rsidRDefault="0013337D" w:rsidP="005A7891">
            <w:r w:rsidRPr="001B72CA">
              <w:rPr>
                <w:noProof/>
              </w:rPr>
              <w:drawing>
                <wp:inline distT="0" distB="0" distL="0" distR="0" wp14:anchorId="1776581F" wp14:editId="73EB3D4B">
                  <wp:extent cx="1722487" cy="951674"/>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odeles\logo-CHU-CAEN.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722487" cy="951674"/>
                          </a:xfrm>
                          <a:prstGeom prst="rect">
                            <a:avLst/>
                          </a:prstGeom>
                          <a:noFill/>
                          <a:ln>
                            <a:noFill/>
                          </a:ln>
                        </pic:spPr>
                      </pic:pic>
                    </a:graphicData>
                  </a:graphic>
                </wp:inline>
              </w:drawing>
            </w:r>
          </w:p>
        </w:tc>
        <w:tc>
          <w:tcPr>
            <w:tcW w:w="6951" w:type="dxa"/>
          </w:tcPr>
          <w:p w14:paraId="55DF6AC7" w14:textId="77777777" w:rsidR="00C93BA0" w:rsidRPr="00C93BA0" w:rsidRDefault="00C93BA0" w:rsidP="00C93BA0">
            <w:pPr>
              <w:jc w:val="right"/>
              <w:rPr>
                <w:b/>
                <w:sz w:val="24"/>
                <w:szCs w:val="24"/>
              </w:rPr>
            </w:pPr>
          </w:p>
          <w:p w14:paraId="7CA92819" w14:textId="5A8C5D2D" w:rsidR="0013337D" w:rsidRPr="00C93BA0" w:rsidRDefault="0013337D" w:rsidP="00C93BA0">
            <w:pPr>
              <w:spacing w:before="0"/>
              <w:jc w:val="right"/>
              <w:rPr>
                <w:b/>
                <w:sz w:val="36"/>
                <w:szCs w:val="36"/>
              </w:rPr>
            </w:pPr>
            <w:r w:rsidRPr="00C93BA0">
              <w:rPr>
                <w:b/>
                <w:sz w:val="36"/>
                <w:szCs w:val="36"/>
              </w:rPr>
              <w:t>CENTRE HOSPITALIER UNIVERSITAIRE</w:t>
            </w:r>
          </w:p>
          <w:p w14:paraId="00743AA0" w14:textId="77777777" w:rsidR="0013337D" w:rsidRPr="00C93BA0" w:rsidRDefault="0013337D" w:rsidP="00C93BA0">
            <w:pPr>
              <w:spacing w:before="0"/>
              <w:jc w:val="right"/>
              <w:rPr>
                <w:b/>
                <w:sz w:val="36"/>
                <w:szCs w:val="36"/>
              </w:rPr>
            </w:pPr>
            <w:r w:rsidRPr="00C93BA0">
              <w:rPr>
                <w:b/>
                <w:sz w:val="36"/>
                <w:szCs w:val="36"/>
              </w:rPr>
              <w:t>Avenue de la Côte de Nacre</w:t>
            </w:r>
          </w:p>
          <w:p w14:paraId="05F9C333" w14:textId="77777777" w:rsidR="0013337D" w:rsidRPr="00C93BA0" w:rsidRDefault="0013337D" w:rsidP="00C93BA0">
            <w:pPr>
              <w:spacing w:before="0"/>
              <w:jc w:val="right"/>
              <w:rPr>
                <w:b/>
                <w:sz w:val="36"/>
                <w:szCs w:val="36"/>
              </w:rPr>
            </w:pPr>
            <w:r w:rsidRPr="00C93BA0">
              <w:rPr>
                <w:b/>
                <w:sz w:val="36"/>
                <w:szCs w:val="36"/>
              </w:rPr>
              <w:t>CS 30001</w:t>
            </w:r>
          </w:p>
          <w:p w14:paraId="59C24269" w14:textId="77777777" w:rsidR="0013337D" w:rsidRPr="00C93BA0" w:rsidRDefault="0013337D" w:rsidP="00C93BA0">
            <w:pPr>
              <w:spacing w:before="0"/>
              <w:jc w:val="right"/>
              <w:rPr>
                <w:b/>
                <w:smallCaps/>
                <w:sz w:val="36"/>
                <w:szCs w:val="36"/>
              </w:rPr>
            </w:pPr>
            <w:r w:rsidRPr="00C93BA0">
              <w:rPr>
                <w:b/>
                <w:sz w:val="36"/>
                <w:szCs w:val="36"/>
              </w:rPr>
              <w:t>14033 - CAEN Cedex 9</w:t>
            </w:r>
          </w:p>
          <w:p w14:paraId="6AB18EA0" w14:textId="77777777" w:rsidR="0013337D" w:rsidRDefault="0013337D" w:rsidP="005A7891"/>
        </w:tc>
      </w:tr>
    </w:tbl>
    <w:p w14:paraId="73978E48" w14:textId="77777777" w:rsidR="00E43E26" w:rsidRDefault="00E43E26" w:rsidP="005A7891"/>
    <w:p w14:paraId="183A4FE1" w14:textId="77777777" w:rsidR="00E43E26" w:rsidRPr="00B91A3B" w:rsidRDefault="00E43E26" w:rsidP="005A7891"/>
    <w:p w14:paraId="53721221" w14:textId="0472DE5E" w:rsidR="00E43E26" w:rsidRDefault="00E43E26" w:rsidP="005A7891"/>
    <w:p w14:paraId="45C96E93" w14:textId="41A9BA67" w:rsidR="00070CB5" w:rsidRDefault="00070CB5" w:rsidP="005A7891"/>
    <w:p w14:paraId="2760E0E1" w14:textId="3200285B" w:rsidR="00070CB5" w:rsidRDefault="00070CB5" w:rsidP="005A7891"/>
    <w:p w14:paraId="4B1902B9" w14:textId="0520621B" w:rsidR="00070CB5" w:rsidRDefault="00070CB5" w:rsidP="005A7891"/>
    <w:p w14:paraId="46604A26" w14:textId="7DB5AD97" w:rsidR="00070CB5" w:rsidRDefault="00070CB5" w:rsidP="005A7891"/>
    <w:p w14:paraId="3DD16647" w14:textId="77777777" w:rsidR="00070CB5" w:rsidRDefault="00070CB5" w:rsidP="005A7891"/>
    <w:p w14:paraId="360B1C3E" w14:textId="27E088EF" w:rsidR="00070CB5" w:rsidRPr="0013337D" w:rsidRDefault="00070CB5" w:rsidP="005A7891">
      <w:pPr>
        <w:pStyle w:val="Titre"/>
      </w:pPr>
      <w:r w:rsidRPr="0013337D">
        <w:t>CCTP</w:t>
      </w:r>
      <w:r w:rsidR="00716382">
        <w:t xml:space="preserve"> -</w:t>
      </w:r>
    </w:p>
    <w:p w14:paraId="135441BB" w14:textId="01F881CC" w:rsidR="001528AA" w:rsidRPr="00A02A36" w:rsidRDefault="001528AA" w:rsidP="001528AA">
      <w:pPr>
        <w:pStyle w:val="Titre"/>
      </w:pPr>
      <w:r w:rsidRPr="00A02A36">
        <w:t>HEBERGEMENT EXTERN</w:t>
      </w:r>
      <w:r>
        <w:t>alise</w:t>
      </w:r>
    </w:p>
    <w:p w14:paraId="3E129E06" w14:textId="77777777" w:rsidR="00E43E26" w:rsidRDefault="00E43E26" w:rsidP="005A7891"/>
    <w:p w14:paraId="6B452FAF" w14:textId="090AA283" w:rsidR="00E43E26" w:rsidRDefault="00E43E26" w:rsidP="005A7891"/>
    <w:p w14:paraId="58432ECE" w14:textId="77777777" w:rsidR="00E43E26" w:rsidRDefault="00E43E26" w:rsidP="005A7891"/>
    <w:p w14:paraId="246773C6" w14:textId="77777777" w:rsidR="00E43E26" w:rsidRDefault="00E43E26" w:rsidP="005A7891"/>
    <w:p w14:paraId="2FD12BBA" w14:textId="77777777" w:rsidR="00E43E26" w:rsidRDefault="00E43E26" w:rsidP="005A7891"/>
    <w:p w14:paraId="06874C46" w14:textId="77777777" w:rsidR="00E43E26" w:rsidRDefault="00E43E26" w:rsidP="005A7891"/>
    <w:p w14:paraId="0F85DAC5" w14:textId="77777777" w:rsidR="00E43E26" w:rsidRDefault="00E43E26" w:rsidP="005A7891"/>
    <w:p w14:paraId="1D267A08" w14:textId="77777777" w:rsidR="00E43E26" w:rsidRDefault="00E43E26" w:rsidP="005A7891"/>
    <w:p w14:paraId="513D71A4" w14:textId="233D6EA7" w:rsidR="007479A8" w:rsidRDefault="000C7F2B" w:rsidP="005A7891">
      <w:r>
        <w:tab/>
      </w:r>
    </w:p>
    <w:p w14:paraId="3D3D935E" w14:textId="77777777" w:rsidR="007479A8" w:rsidRDefault="007479A8" w:rsidP="005A7891">
      <w:r>
        <w:br w:type="page"/>
      </w:r>
    </w:p>
    <w:p w14:paraId="7E4B6179" w14:textId="77777777" w:rsidR="00E43E26" w:rsidRPr="008F650C" w:rsidRDefault="00E43E26" w:rsidP="005A7891"/>
    <w:bookmarkStart w:id="0" w:name="_Toc129012407" w:displacedByCustomXml="next"/>
    <w:sdt>
      <w:sdtPr>
        <w:rPr>
          <w:caps w:val="0"/>
          <w:color w:val="auto"/>
          <w:spacing w:val="0"/>
          <w:sz w:val="20"/>
          <w:szCs w:val="20"/>
        </w:rPr>
        <w:id w:val="1594976245"/>
        <w:docPartObj>
          <w:docPartGallery w:val="Table of Contents"/>
          <w:docPartUnique/>
        </w:docPartObj>
      </w:sdtPr>
      <w:sdtEndPr/>
      <w:sdtContent>
        <w:p w14:paraId="278CC5E3" w14:textId="14B99B56" w:rsidR="0013337D" w:rsidRDefault="0013337D" w:rsidP="005A7891">
          <w:pPr>
            <w:pStyle w:val="Titre1"/>
          </w:pPr>
          <w:r>
            <w:t>Table des matières</w:t>
          </w:r>
          <w:bookmarkEnd w:id="0"/>
        </w:p>
        <w:p w14:paraId="35492E39" w14:textId="2AB284D1" w:rsidR="00CB7FBA" w:rsidRDefault="0013337D">
          <w:pPr>
            <w:pStyle w:val="TM1"/>
            <w:tabs>
              <w:tab w:val="left" w:pos="375"/>
              <w:tab w:val="right" w:leader="dot" w:pos="9344"/>
            </w:tabs>
            <w:rPr>
              <w:b w:val="0"/>
              <w:bCs w:val="0"/>
              <w:caps w:val="0"/>
              <w:noProof/>
              <w:sz w:val="22"/>
              <w:u w:val="none"/>
              <w:lang w:eastAsia="fr-FR"/>
            </w:rPr>
          </w:pPr>
          <w:r>
            <w:fldChar w:fldCharType="begin"/>
          </w:r>
          <w:r>
            <w:instrText xml:space="preserve"> TOC \o "1-3" \h \z \u </w:instrText>
          </w:r>
          <w:r>
            <w:fldChar w:fldCharType="separate"/>
          </w:r>
          <w:hyperlink w:anchor="_Toc129012407" w:history="1">
            <w:r w:rsidR="00CB7FBA" w:rsidRPr="0026076B">
              <w:rPr>
                <w:rStyle w:val="Lienhypertexte"/>
                <w:noProof/>
              </w:rPr>
              <w:t>1.</w:t>
            </w:r>
            <w:r w:rsidR="00CB7FBA">
              <w:rPr>
                <w:b w:val="0"/>
                <w:bCs w:val="0"/>
                <w:caps w:val="0"/>
                <w:noProof/>
                <w:sz w:val="22"/>
                <w:u w:val="none"/>
                <w:lang w:eastAsia="fr-FR"/>
              </w:rPr>
              <w:tab/>
            </w:r>
            <w:r w:rsidR="00CB7FBA" w:rsidRPr="0026076B">
              <w:rPr>
                <w:rStyle w:val="Lienhypertexte"/>
                <w:noProof/>
              </w:rPr>
              <w:t>Table des matières</w:t>
            </w:r>
            <w:r w:rsidR="00CB7FBA">
              <w:rPr>
                <w:noProof/>
                <w:webHidden/>
              </w:rPr>
              <w:tab/>
            </w:r>
            <w:r w:rsidR="00CB7FBA">
              <w:rPr>
                <w:noProof/>
                <w:webHidden/>
              </w:rPr>
              <w:fldChar w:fldCharType="begin"/>
            </w:r>
            <w:r w:rsidR="00CB7FBA">
              <w:rPr>
                <w:noProof/>
                <w:webHidden/>
              </w:rPr>
              <w:instrText xml:space="preserve"> PAGEREF _Toc129012407 \h </w:instrText>
            </w:r>
            <w:r w:rsidR="00CB7FBA">
              <w:rPr>
                <w:noProof/>
                <w:webHidden/>
              </w:rPr>
            </w:r>
            <w:r w:rsidR="00CB7FBA">
              <w:rPr>
                <w:noProof/>
                <w:webHidden/>
              </w:rPr>
              <w:fldChar w:fldCharType="separate"/>
            </w:r>
            <w:r w:rsidR="00CB7FBA">
              <w:rPr>
                <w:noProof/>
                <w:webHidden/>
              </w:rPr>
              <w:t>2</w:t>
            </w:r>
            <w:r w:rsidR="00CB7FBA">
              <w:rPr>
                <w:noProof/>
                <w:webHidden/>
              </w:rPr>
              <w:fldChar w:fldCharType="end"/>
            </w:r>
          </w:hyperlink>
        </w:p>
        <w:p w14:paraId="537F17D9" w14:textId="0CBFF0D7" w:rsidR="00CB7FBA" w:rsidRDefault="00B35B7E">
          <w:pPr>
            <w:pStyle w:val="TM1"/>
            <w:tabs>
              <w:tab w:val="left" w:pos="375"/>
              <w:tab w:val="right" w:leader="dot" w:pos="9344"/>
            </w:tabs>
            <w:rPr>
              <w:b w:val="0"/>
              <w:bCs w:val="0"/>
              <w:caps w:val="0"/>
              <w:noProof/>
              <w:sz w:val="22"/>
              <w:u w:val="none"/>
              <w:lang w:eastAsia="fr-FR"/>
            </w:rPr>
          </w:pPr>
          <w:hyperlink w:anchor="_Toc129012408" w:history="1">
            <w:r w:rsidR="00CB7FBA" w:rsidRPr="0026076B">
              <w:rPr>
                <w:rStyle w:val="Lienhypertexte"/>
                <w:noProof/>
              </w:rPr>
              <w:t>2.</w:t>
            </w:r>
            <w:r w:rsidR="00CB7FBA">
              <w:rPr>
                <w:b w:val="0"/>
                <w:bCs w:val="0"/>
                <w:caps w:val="0"/>
                <w:noProof/>
                <w:sz w:val="22"/>
                <w:u w:val="none"/>
                <w:lang w:eastAsia="fr-FR"/>
              </w:rPr>
              <w:tab/>
            </w:r>
            <w:r w:rsidR="00CB7FBA" w:rsidRPr="0026076B">
              <w:rPr>
                <w:rStyle w:val="Lienhypertexte"/>
                <w:noProof/>
              </w:rPr>
              <w:t>SECURITE</w:t>
            </w:r>
            <w:r w:rsidR="00CB7FBA">
              <w:rPr>
                <w:noProof/>
                <w:webHidden/>
              </w:rPr>
              <w:tab/>
            </w:r>
            <w:r w:rsidR="00CB7FBA">
              <w:rPr>
                <w:noProof/>
                <w:webHidden/>
              </w:rPr>
              <w:fldChar w:fldCharType="begin"/>
            </w:r>
            <w:r w:rsidR="00CB7FBA">
              <w:rPr>
                <w:noProof/>
                <w:webHidden/>
              </w:rPr>
              <w:instrText xml:space="preserve"> PAGEREF _Toc129012408 \h </w:instrText>
            </w:r>
            <w:r w:rsidR="00CB7FBA">
              <w:rPr>
                <w:noProof/>
                <w:webHidden/>
              </w:rPr>
            </w:r>
            <w:r w:rsidR="00CB7FBA">
              <w:rPr>
                <w:noProof/>
                <w:webHidden/>
              </w:rPr>
              <w:fldChar w:fldCharType="separate"/>
            </w:r>
            <w:r w:rsidR="00CB7FBA">
              <w:rPr>
                <w:noProof/>
                <w:webHidden/>
              </w:rPr>
              <w:t>3</w:t>
            </w:r>
            <w:r w:rsidR="00CB7FBA">
              <w:rPr>
                <w:noProof/>
                <w:webHidden/>
              </w:rPr>
              <w:fldChar w:fldCharType="end"/>
            </w:r>
          </w:hyperlink>
        </w:p>
        <w:p w14:paraId="4DC2C330" w14:textId="2C6671A5" w:rsidR="00CB7FBA" w:rsidRDefault="00B35B7E">
          <w:pPr>
            <w:pStyle w:val="TM1"/>
            <w:tabs>
              <w:tab w:val="left" w:pos="375"/>
              <w:tab w:val="right" w:leader="dot" w:pos="9344"/>
            </w:tabs>
            <w:rPr>
              <w:b w:val="0"/>
              <w:bCs w:val="0"/>
              <w:caps w:val="0"/>
              <w:noProof/>
              <w:sz w:val="22"/>
              <w:u w:val="none"/>
              <w:lang w:eastAsia="fr-FR"/>
            </w:rPr>
          </w:pPr>
          <w:hyperlink w:anchor="_Toc129012409" w:history="1">
            <w:r w:rsidR="00CB7FBA" w:rsidRPr="0026076B">
              <w:rPr>
                <w:rStyle w:val="Lienhypertexte"/>
                <w:noProof/>
              </w:rPr>
              <w:t>3.</w:t>
            </w:r>
            <w:r w:rsidR="00CB7FBA">
              <w:rPr>
                <w:b w:val="0"/>
                <w:bCs w:val="0"/>
                <w:caps w:val="0"/>
                <w:noProof/>
                <w:sz w:val="22"/>
                <w:u w:val="none"/>
                <w:lang w:eastAsia="fr-FR"/>
              </w:rPr>
              <w:tab/>
            </w:r>
            <w:r w:rsidR="00CB7FBA" w:rsidRPr="0026076B">
              <w:rPr>
                <w:rStyle w:val="Lienhypertexte"/>
                <w:noProof/>
              </w:rPr>
              <w:t>Gestion des acces</w:t>
            </w:r>
            <w:r w:rsidR="00CB7FBA">
              <w:rPr>
                <w:noProof/>
                <w:webHidden/>
              </w:rPr>
              <w:tab/>
            </w:r>
            <w:r w:rsidR="00CB7FBA">
              <w:rPr>
                <w:noProof/>
                <w:webHidden/>
              </w:rPr>
              <w:fldChar w:fldCharType="begin"/>
            </w:r>
            <w:r w:rsidR="00CB7FBA">
              <w:rPr>
                <w:noProof/>
                <w:webHidden/>
              </w:rPr>
              <w:instrText xml:space="preserve"> PAGEREF _Toc129012409 \h </w:instrText>
            </w:r>
            <w:r w:rsidR="00CB7FBA">
              <w:rPr>
                <w:noProof/>
                <w:webHidden/>
              </w:rPr>
            </w:r>
            <w:r w:rsidR="00CB7FBA">
              <w:rPr>
                <w:noProof/>
                <w:webHidden/>
              </w:rPr>
              <w:fldChar w:fldCharType="separate"/>
            </w:r>
            <w:r w:rsidR="00CB7FBA">
              <w:rPr>
                <w:noProof/>
                <w:webHidden/>
              </w:rPr>
              <w:t>3</w:t>
            </w:r>
            <w:r w:rsidR="00CB7FBA">
              <w:rPr>
                <w:noProof/>
                <w:webHidden/>
              </w:rPr>
              <w:fldChar w:fldCharType="end"/>
            </w:r>
          </w:hyperlink>
        </w:p>
        <w:p w14:paraId="43C6DCBB" w14:textId="252A0227" w:rsidR="00CB7FBA" w:rsidRDefault="00B35B7E">
          <w:pPr>
            <w:pStyle w:val="TM2"/>
            <w:tabs>
              <w:tab w:val="left" w:pos="530"/>
              <w:tab w:val="right" w:leader="dot" w:pos="9344"/>
            </w:tabs>
            <w:rPr>
              <w:b w:val="0"/>
              <w:bCs w:val="0"/>
              <w:smallCaps w:val="0"/>
              <w:noProof/>
              <w:sz w:val="22"/>
              <w:lang w:eastAsia="fr-FR"/>
            </w:rPr>
          </w:pPr>
          <w:hyperlink w:anchor="_Toc129012410" w:history="1">
            <w:r w:rsidR="00CB7FBA" w:rsidRPr="0026076B">
              <w:rPr>
                <w:rStyle w:val="Lienhypertexte"/>
                <w:noProof/>
                <w14:scene3d>
                  <w14:camera w14:prst="orthographicFront"/>
                  <w14:lightRig w14:rig="threePt" w14:dir="t">
                    <w14:rot w14:lat="0" w14:lon="0" w14:rev="0"/>
                  </w14:lightRig>
                </w14:scene3d>
              </w:rPr>
              <w:t>3.1.</w:t>
            </w:r>
            <w:r w:rsidR="00CB7FBA">
              <w:rPr>
                <w:b w:val="0"/>
                <w:bCs w:val="0"/>
                <w:smallCaps w:val="0"/>
                <w:noProof/>
                <w:sz w:val="22"/>
                <w:lang w:eastAsia="fr-FR"/>
              </w:rPr>
              <w:tab/>
            </w:r>
            <w:r w:rsidR="00CB7FBA" w:rsidRPr="0026076B">
              <w:rPr>
                <w:rStyle w:val="Lienhypertexte"/>
                <w:noProof/>
              </w:rPr>
              <w:t>Interface utilisateur</w:t>
            </w:r>
            <w:r w:rsidR="00CB7FBA">
              <w:rPr>
                <w:noProof/>
                <w:webHidden/>
              </w:rPr>
              <w:tab/>
            </w:r>
            <w:r w:rsidR="00CB7FBA">
              <w:rPr>
                <w:noProof/>
                <w:webHidden/>
              </w:rPr>
              <w:fldChar w:fldCharType="begin"/>
            </w:r>
            <w:r w:rsidR="00CB7FBA">
              <w:rPr>
                <w:noProof/>
                <w:webHidden/>
              </w:rPr>
              <w:instrText xml:space="preserve"> PAGEREF _Toc129012410 \h </w:instrText>
            </w:r>
            <w:r w:rsidR="00CB7FBA">
              <w:rPr>
                <w:noProof/>
                <w:webHidden/>
              </w:rPr>
            </w:r>
            <w:r w:rsidR="00CB7FBA">
              <w:rPr>
                <w:noProof/>
                <w:webHidden/>
              </w:rPr>
              <w:fldChar w:fldCharType="separate"/>
            </w:r>
            <w:r w:rsidR="00CB7FBA">
              <w:rPr>
                <w:noProof/>
                <w:webHidden/>
              </w:rPr>
              <w:t>3</w:t>
            </w:r>
            <w:r w:rsidR="00CB7FBA">
              <w:rPr>
                <w:noProof/>
                <w:webHidden/>
              </w:rPr>
              <w:fldChar w:fldCharType="end"/>
            </w:r>
          </w:hyperlink>
        </w:p>
        <w:p w14:paraId="3F0ED909" w14:textId="6C234D94" w:rsidR="00CB7FBA" w:rsidRDefault="00B35B7E">
          <w:pPr>
            <w:pStyle w:val="TM2"/>
            <w:tabs>
              <w:tab w:val="left" w:pos="530"/>
              <w:tab w:val="right" w:leader="dot" w:pos="9344"/>
            </w:tabs>
            <w:rPr>
              <w:b w:val="0"/>
              <w:bCs w:val="0"/>
              <w:smallCaps w:val="0"/>
              <w:noProof/>
              <w:sz w:val="22"/>
              <w:lang w:eastAsia="fr-FR"/>
            </w:rPr>
          </w:pPr>
          <w:hyperlink w:anchor="_Toc129012411" w:history="1">
            <w:r w:rsidR="00CB7FBA" w:rsidRPr="0026076B">
              <w:rPr>
                <w:rStyle w:val="Lienhypertexte"/>
                <w:noProof/>
                <w14:scene3d>
                  <w14:camera w14:prst="orthographicFront"/>
                  <w14:lightRig w14:rig="threePt" w14:dir="t">
                    <w14:rot w14:lat="0" w14:lon="0" w14:rev="0"/>
                  </w14:lightRig>
                </w14:scene3d>
              </w:rPr>
              <w:t>3.2.</w:t>
            </w:r>
            <w:r w:rsidR="00CB7FBA">
              <w:rPr>
                <w:b w:val="0"/>
                <w:bCs w:val="0"/>
                <w:smallCaps w:val="0"/>
                <w:noProof/>
                <w:sz w:val="22"/>
                <w:lang w:eastAsia="fr-FR"/>
              </w:rPr>
              <w:tab/>
            </w:r>
            <w:r w:rsidR="00CB7FBA" w:rsidRPr="0026076B">
              <w:rPr>
                <w:rStyle w:val="Lienhypertexte"/>
                <w:noProof/>
              </w:rPr>
              <w:t>Interface habilitation</w:t>
            </w:r>
            <w:r w:rsidR="00CB7FBA">
              <w:rPr>
                <w:noProof/>
                <w:webHidden/>
              </w:rPr>
              <w:tab/>
            </w:r>
            <w:r w:rsidR="00CB7FBA">
              <w:rPr>
                <w:noProof/>
                <w:webHidden/>
              </w:rPr>
              <w:fldChar w:fldCharType="begin"/>
            </w:r>
            <w:r w:rsidR="00CB7FBA">
              <w:rPr>
                <w:noProof/>
                <w:webHidden/>
              </w:rPr>
              <w:instrText xml:space="preserve"> PAGEREF _Toc129012411 \h </w:instrText>
            </w:r>
            <w:r w:rsidR="00CB7FBA">
              <w:rPr>
                <w:noProof/>
                <w:webHidden/>
              </w:rPr>
            </w:r>
            <w:r w:rsidR="00CB7FBA">
              <w:rPr>
                <w:noProof/>
                <w:webHidden/>
              </w:rPr>
              <w:fldChar w:fldCharType="separate"/>
            </w:r>
            <w:r w:rsidR="00CB7FBA">
              <w:rPr>
                <w:noProof/>
                <w:webHidden/>
              </w:rPr>
              <w:t>4</w:t>
            </w:r>
            <w:r w:rsidR="00CB7FBA">
              <w:rPr>
                <w:noProof/>
                <w:webHidden/>
              </w:rPr>
              <w:fldChar w:fldCharType="end"/>
            </w:r>
          </w:hyperlink>
        </w:p>
        <w:p w14:paraId="37A905B6" w14:textId="4BA9BF2C" w:rsidR="00CB7FBA" w:rsidRDefault="00B35B7E">
          <w:pPr>
            <w:pStyle w:val="TM2"/>
            <w:tabs>
              <w:tab w:val="left" w:pos="530"/>
              <w:tab w:val="right" w:leader="dot" w:pos="9344"/>
            </w:tabs>
            <w:rPr>
              <w:b w:val="0"/>
              <w:bCs w:val="0"/>
              <w:smallCaps w:val="0"/>
              <w:noProof/>
              <w:sz w:val="22"/>
              <w:lang w:eastAsia="fr-FR"/>
            </w:rPr>
          </w:pPr>
          <w:hyperlink w:anchor="_Toc129012412" w:history="1">
            <w:r w:rsidR="00CB7FBA" w:rsidRPr="0026076B">
              <w:rPr>
                <w:rStyle w:val="Lienhypertexte"/>
                <w:noProof/>
                <w14:scene3d>
                  <w14:camera w14:prst="orthographicFront"/>
                  <w14:lightRig w14:rig="threePt" w14:dir="t">
                    <w14:rot w14:lat="0" w14:lon="0" w14:rev="0"/>
                  </w14:lightRig>
                </w14:scene3d>
              </w:rPr>
              <w:t>3.3.</w:t>
            </w:r>
            <w:r w:rsidR="00CB7FBA">
              <w:rPr>
                <w:b w:val="0"/>
                <w:bCs w:val="0"/>
                <w:smallCaps w:val="0"/>
                <w:noProof/>
                <w:sz w:val="22"/>
                <w:lang w:eastAsia="fr-FR"/>
              </w:rPr>
              <w:tab/>
            </w:r>
            <w:r w:rsidR="00CB7FBA" w:rsidRPr="0026076B">
              <w:rPr>
                <w:rStyle w:val="Lienhypertexte"/>
                <w:noProof/>
              </w:rPr>
              <w:t>Accès sso</w:t>
            </w:r>
            <w:r w:rsidR="00CB7FBA">
              <w:rPr>
                <w:noProof/>
                <w:webHidden/>
              </w:rPr>
              <w:tab/>
            </w:r>
            <w:r w:rsidR="00CB7FBA">
              <w:rPr>
                <w:noProof/>
                <w:webHidden/>
              </w:rPr>
              <w:fldChar w:fldCharType="begin"/>
            </w:r>
            <w:r w:rsidR="00CB7FBA">
              <w:rPr>
                <w:noProof/>
                <w:webHidden/>
              </w:rPr>
              <w:instrText xml:space="preserve"> PAGEREF _Toc129012412 \h </w:instrText>
            </w:r>
            <w:r w:rsidR="00CB7FBA">
              <w:rPr>
                <w:noProof/>
                <w:webHidden/>
              </w:rPr>
            </w:r>
            <w:r w:rsidR="00CB7FBA">
              <w:rPr>
                <w:noProof/>
                <w:webHidden/>
              </w:rPr>
              <w:fldChar w:fldCharType="separate"/>
            </w:r>
            <w:r w:rsidR="00CB7FBA">
              <w:rPr>
                <w:noProof/>
                <w:webHidden/>
              </w:rPr>
              <w:t>4</w:t>
            </w:r>
            <w:r w:rsidR="00CB7FBA">
              <w:rPr>
                <w:noProof/>
                <w:webHidden/>
              </w:rPr>
              <w:fldChar w:fldCharType="end"/>
            </w:r>
          </w:hyperlink>
        </w:p>
        <w:p w14:paraId="6A4CEFFB" w14:textId="2D109EF5" w:rsidR="00CB7FBA" w:rsidRDefault="00B35B7E">
          <w:pPr>
            <w:pStyle w:val="TM1"/>
            <w:tabs>
              <w:tab w:val="left" w:pos="375"/>
              <w:tab w:val="right" w:leader="dot" w:pos="9344"/>
            </w:tabs>
            <w:rPr>
              <w:b w:val="0"/>
              <w:bCs w:val="0"/>
              <w:caps w:val="0"/>
              <w:noProof/>
              <w:sz w:val="22"/>
              <w:u w:val="none"/>
              <w:lang w:eastAsia="fr-FR"/>
            </w:rPr>
          </w:pPr>
          <w:hyperlink w:anchor="_Toc129012413" w:history="1">
            <w:r w:rsidR="00CB7FBA" w:rsidRPr="0026076B">
              <w:rPr>
                <w:rStyle w:val="Lienhypertexte"/>
                <w:noProof/>
              </w:rPr>
              <w:t>4.</w:t>
            </w:r>
            <w:r w:rsidR="00CB7FBA">
              <w:rPr>
                <w:b w:val="0"/>
                <w:bCs w:val="0"/>
                <w:caps w:val="0"/>
                <w:noProof/>
                <w:sz w:val="22"/>
                <w:u w:val="none"/>
                <w:lang w:eastAsia="fr-FR"/>
              </w:rPr>
              <w:tab/>
            </w:r>
            <w:r w:rsidR="00CB7FBA" w:rsidRPr="0026076B">
              <w:rPr>
                <w:rStyle w:val="Lienhypertexte"/>
                <w:noProof/>
              </w:rPr>
              <w:t>Environnement de production</w:t>
            </w:r>
            <w:r w:rsidR="00CB7FBA">
              <w:rPr>
                <w:noProof/>
                <w:webHidden/>
              </w:rPr>
              <w:tab/>
            </w:r>
            <w:r w:rsidR="00CB7FBA">
              <w:rPr>
                <w:noProof/>
                <w:webHidden/>
              </w:rPr>
              <w:fldChar w:fldCharType="begin"/>
            </w:r>
            <w:r w:rsidR="00CB7FBA">
              <w:rPr>
                <w:noProof/>
                <w:webHidden/>
              </w:rPr>
              <w:instrText xml:space="preserve"> PAGEREF _Toc129012413 \h </w:instrText>
            </w:r>
            <w:r w:rsidR="00CB7FBA">
              <w:rPr>
                <w:noProof/>
                <w:webHidden/>
              </w:rPr>
            </w:r>
            <w:r w:rsidR="00CB7FBA">
              <w:rPr>
                <w:noProof/>
                <w:webHidden/>
              </w:rPr>
              <w:fldChar w:fldCharType="separate"/>
            </w:r>
            <w:r w:rsidR="00CB7FBA">
              <w:rPr>
                <w:noProof/>
                <w:webHidden/>
              </w:rPr>
              <w:t>4</w:t>
            </w:r>
            <w:r w:rsidR="00CB7FBA">
              <w:rPr>
                <w:noProof/>
                <w:webHidden/>
              </w:rPr>
              <w:fldChar w:fldCharType="end"/>
            </w:r>
          </w:hyperlink>
        </w:p>
        <w:p w14:paraId="249F5A5C" w14:textId="72D50987" w:rsidR="00CB7FBA" w:rsidRDefault="00B35B7E">
          <w:pPr>
            <w:pStyle w:val="TM1"/>
            <w:tabs>
              <w:tab w:val="left" w:pos="375"/>
              <w:tab w:val="right" w:leader="dot" w:pos="9344"/>
            </w:tabs>
            <w:rPr>
              <w:b w:val="0"/>
              <w:bCs w:val="0"/>
              <w:caps w:val="0"/>
              <w:noProof/>
              <w:sz w:val="22"/>
              <w:u w:val="none"/>
              <w:lang w:eastAsia="fr-FR"/>
            </w:rPr>
          </w:pPr>
          <w:hyperlink w:anchor="_Toc129012414" w:history="1">
            <w:r w:rsidR="00CB7FBA" w:rsidRPr="0026076B">
              <w:rPr>
                <w:rStyle w:val="Lienhypertexte"/>
                <w:noProof/>
              </w:rPr>
              <w:t>5.</w:t>
            </w:r>
            <w:r w:rsidR="00CB7FBA">
              <w:rPr>
                <w:b w:val="0"/>
                <w:bCs w:val="0"/>
                <w:caps w:val="0"/>
                <w:noProof/>
                <w:sz w:val="22"/>
                <w:u w:val="none"/>
                <w:lang w:eastAsia="fr-FR"/>
              </w:rPr>
              <w:tab/>
            </w:r>
            <w:r w:rsidR="00CB7FBA" w:rsidRPr="0026076B">
              <w:rPr>
                <w:rStyle w:val="Lienhypertexte"/>
                <w:noProof/>
              </w:rPr>
              <w:t>Montée de version de la solution applicative</w:t>
            </w:r>
            <w:r w:rsidR="00CB7FBA">
              <w:rPr>
                <w:noProof/>
                <w:webHidden/>
              </w:rPr>
              <w:tab/>
            </w:r>
            <w:r w:rsidR="00CB7FBA">
              <w:rPr>
                <w:noProof/>
                <w:webHidden/>
              </w:rPr>
              <w:fldChar w:fldCharType="begin"/>
            </w:r>
            <w:r w:rsidR="00CB7FBA">
              <w:rPr>
                <w:noProof/>
                <w:webHidden/>
              </w:rPr>
              <w:instrText xml:space="preserve"> PAGEREF _Toc129012414 \h </w:instrText>
            </w:r>
            <w:r w:rsidR="00CB7FBA">
              <w:rPr>
                <w:noProof/>
                <w:webHidden/>
              </w:rPr>
            </w:r>
            <w:r w:rsidR="00CB7FBA">
              <w:rPr>
                <w:noProof/>
                <w:webHidden/>
              </w:rPr>
              <w:fldChar w:fldCharType="separate"/>
            </w:r>
            <w:r w:rsidR="00CB7FBA">
              <w:rPr>
                <w:noProof/>
                <w:webHidden/>
              </w:rPr>
              <w:t>4</w:t>
            </w:r>
            <w:r w:rsidR="00CB7FBA">
              <w:rPr>
                <w:noProof/>
                <w:webHidden/>
              </w:rPr>
              <w:fldChar w:fldCharType="end"/>
            </w:r>
          </w:hyperlink>
        </w:p>
        <w:p w14:paraId="105A3DA9" w14:textId="56F922E3" w:rsidR="00CB7FBA" w:rsidRDefault="00B35B7E">
          <w:pPr>
            <w:pStyle w:val="TM1"/>
            <w:tabs>
              <w:tab w:val="left" w:pos="375"/>
              <w:tab w:val="right" w:leader="dot" w:pos="9344"/>
            </w:tabs>
            <w:rPr>
              <w:b w:val="0"/>
              <w:bCs w:val="0"/>
              <w:caps w:val="0"/>
              <w:noProof/>
              <w:sz w:val="22"/>
              <w:u w:val="none"/>
              <w:lang w:eastAsia="fr-FR"/>
            </w:rPr>
          </w:pPr>
          <w:hyperlink w:anchor="_Toc129012415" w:history="1">
            <w:r w:rsidR="00CB7FBA" w:rsidRPr="0026076B">
              <w:rPr>
                <w:rStyle w:val="Lienhypertexte"/>
                <w:noProof/>
              </w:rPr>
              <w:t>6.</w:t>
            </w:r>
            <w:r w:rsidR="00CB7FBA">
              <w:rPr>
                <w:b w:val="0"/>
                <w:bCs w:val="0"/>
                <w:caps w:val="0"/>
                <w:noProof/>
                <w:sz w:val="22"/>
                <w:u w:val="none"/>
                <w:lang w:eastAsia="fr-FR"/>
              </w:rPr>
              <w:tab/>
            </w:r>
            <w:r w:rsidR="00CB7FBA" w:rsidRPr="0026076B">
              <w:rPr>
                <w:rStyle w:val="Lienhypertexte"/>
                <w:noProof/>
              </w:rPr>
              <w:t>requêtage des données</w:t>
            </w:r>
            <w:r w:rsidR="00CB7FBA">
              <w:rPr>
                <w:noProof/>
                <w:webHidden/>
              </w:rPr>
              <w:tab/>
            </w:r>
            <w:r w:rsidR="00CB7FBA">
              <w:rPr>
                <w:noProof/>
                <w:webHidden/>
              </w:rPr>
              <w:fldChar w:fldCharType="begin"/>
            </w:r>
            <w:r w:rsidR="00CB7FBA">
              <w:rPr>
                <w:noProof/>
                <w:webHidden/>
              </w:rPr>
              <w:instrText xml:space="preserve"> PAGEREF _Toc129012415 \h </w:instrText>
            </w:r>
            <w:r w:rsidR="00CB7FBA">
              <w:rPr>
                <w:noProof/>
                <w:webHidden/>
              </w:rPr>
            </w:r>
            <w:r w:rsidR="00CB7FBA">
              <w:rPr>
                <w:noProof/>
                <w:webHidden/>
              </w:rPr>
              <w:fldChar w:fldCharType="separate"/>
            </w:r>
            <w:r w:rsidR="00CB7FBA">
              <w:rPr>
                <w:noProof/>
                <w:webHidden/>
              </w:rPr>
              <w:t>5</w:t>
            </w:r>
            <w:r w:rsidR="00CB7FBA">
              <w:rPr>
                <w:noProof/>
                <w:webHidden/>
              </w:rPr>
              <w:fldChar w:fldCharType="end"/>
            </w:r>
          </w:hyperlink>
        </w:p>
        <w:p w14:paraId="70FC45BF" w14:textId="52321F05" w:rsidR="00CB7FBA" w:rsidRDefault="00B35B7E">
          <w:pPr>
            <w:pStyle w:val="TM1"/>
            <w:tabs>
              <w:tab w:val="left" w:pos="375"/>
              <w:tab w:val="right" w:leader="dot" w:pos="9344"/>
            </w:tabs>
            <w:rPr>
              <w:b w:val="0"/>
              <w:bCs w:val="0"/>
              <w:caps w:val="0"/>
              <w:noProof/>
              <w:sz w:val="22"/>
              <w:u w:val="none"/>
              <w:lang w:eastAsia="fr-FR"/>
            </w:rPr>
          </w:pPr>
          <w:hyperlink w:anchor="_Toc129012416" w:history="1">
            <w:r w:rsidR="00CB7FBA" w:rsidRPr="0026076B">
              <w:rPr>
                <w:rStyle w:val="Lienhypertexte"/>
                <w:noProof/>
              </w:rPr>
              <w:t>7.</w:t>
            </w:r>
            <w:r w:rsidR="00CB7FBA">
              <w:rPr>
                <w:b w:val="0"/>
                <w:bCs w:val="0"/>
                <w:caps w:val="0"/>
                <w:noProof/>
                <w:sz w:val="22"/>
                <w:u w:val="none"/>
                <w:lang w:eastAsia="fr-FR"/>
              </w:rPr>
              <w:tab/>
            </w:r>
            <w:r w:rsidR="00CB7FBA" w:rsidRPr="0026076B">
              <w:rPr>
                <w:rStyle w:val="Lienhypertexte"/>
                <w:noProof/>
              </w:rPr>
              <w:t>automatisATION de taches</w:t>
            </w:r>
            <w:r w:rsidR="00CB7FBA">
              <w:rPr>
                <w:noProof/>
                <w:webHidden/>
              </w:rPr>
              <w:tab/>
            </w:r>
            <w:r w:rsidR="00CB7FBA">
              <w:rPr>
                <w:noProof/>
                <w:webHidden/>
              </w:rPr>
              <w:fldChar w:fldCharType="begin"/>
            </w:r>
            <w:r w:rsidR="00CB7FBA">
              <w:rPr>
                <w:noProof/>
                <w:webHidden/>
              </w:rPr>
              <w:instrText xml:space="preserve"> PAGEREF _Toc129012416 \h </w:instrText>
            </w:r>
            <w:r w:rsidR="00CB7FBA">
              <w:rPr>
                <w:noProof/>
                <w:webHidden/>
              </w:rPr>
            </w:r>
            <w:r w:rsidR="00CB7FBA">
              <w:rPr>
                <w:noProof/>
                <w:webHidden/>
              </w:rPr>
              <w:fldChar w:fldCharType="separate"/>
            </w:r>
            <w:r w:rsidR="00CB7FBA">
              <w:rPr>
                <w:noProof/>
                <w:webHidden/>
              </w:rPr>
              <w:t>5</w:t>
            </w:r>
            <w:r w:rsidR="00CB7FBA">
              <w:rPr>
                <w:noProof/>
                <w:webHidden/>
              </w:rPr>
              <w:fldChar w:fldCharType="end"/>
            </w:r>
          </w:hyperlink>
        </w:p>
        <w:p w14:paraId="190CA9EC" w14:textId="758D0726" w:rsidR="00CB7FBA" w:rsidRDefault="00B35B7E">
          <w:pPr>
            <w:pStyle w:val="TM1"/>
            <w:tabs>
              <w:tab w:val="left" w:pos="375"/>
              <w:tab w:val="right" w:leader="dot" w:pos="9344"/>
            </w:tabs>
            <w:rPr>
              <w:b w:val="0"/>
              <w:bCs w:val="0"/>
              <w:caps w:val="0"/>
              <w:noProof/>
              <w:sz w:val="22"/>
              <w:u w:val="none"/>
              <w:lang w:eastAsia="fr-FR"/>
            </w:rPr>
          </w:pPr>
          <w:hyperlink w:anchor="_Toc129012417" w:history="1">
            <w:r w:rsidR="00CB7FBA" w:rsidRPr="0026076B">
              <w:rPr>
                <w:rStyle w:val="Lienhypertexte"/>
                <w:noProof/>
              </w:rPr>
              <w:t>8.</w:t>
            </w:r>
            <w:r w:rsidR="00CB7FBA">
              <w:rPr>
                <w:b w:val="0"/>
                <w:bCs w:val="0"/>
                <w:caps w:val="0"/>
                <w:noProof/>
                <w:sz w:val="22"/>
                <w:u w:val="none"/>
                <w:lang w:eastAsia="fr-FR"/>
              </w:rPr>
              <w:tab/>
            </w:r>
            <w:r w:rsidR="00CB7FBA" w:rsidRPr="0026076B">
              <w:rPr>
                <w:rStyle w:val="Lienhypertexte"/>
                <w:noProof/>
              </w:rPr>
              <w:t>interfaceS</w:t>
            </w:r>
            <w:r w:rsidR="00CB7FBA">
              <w:rPr>
                <w:noProof/>
                <w:webHidden/>
              </w:rPr>
              <w:tab/>
            </w:r>
            <w:r w:rsidR="00CB7FBA">
              <w:rPr>
                <w:noProof/>
                <w:webHidden/>
              </w:rPr>
              <w:fldChar w:fldCharType="begin"/>
            </w:r>
            <w:r w:rsidR="00CB7FBA">
              <w:rPr>
                <w:noProof/>
                <w:webHidden/>
              </w:rPr>
              <w:instrText xml:space="preserve"> PAGEREF _Toc129012417 \h </w:instrText>
            </w:r>
            <w:r w:rsidR="00CB7FBA">
              <w:rPr>
                <w:noProof/>
                <w:webHidden/>
              </w:rPr>
            </w:r>
            <w:r w:rsidR="00CB7FBA">
              <w:rPr>
                <w:noProof/>
                <w:webHidden/>
              </w:rPr>
              <w:fldChar w:fldCharType="separate"/>
            </w:r>
            <w:r w:rsidR="00CB7FBA">
              <w:rPr>
                <w:noProof/>
                <w:webHidden/>
              </w:rPr>
              <w:t>5</w:t>
            </w:r>
            <w:r w:rsidR="00CB7FBA">
              <w:rPr>
                <w:noProof/>
                <w:webHidden/>
              </w:rPr>
              <w:fldChar w:fldCharType="end"/>
            </w:r>
          </w:hyperlink>
        </w:p>
        <w:p w14:paraId="15DF8E31" w14:textId="4F000D9B" w:rsidR="00CB7FBA" w:rsidRDefault="00B35B7E">
          <w:pPr>
            <w:pStyle w:val="TM1"/>
            <w:tabs>
              <w:tab w:val="left" w:pos="375"/>
              <w:tab w:val="right" w:leader="dot" w:pos="9344"/>
            </w:tabs>
            <w:rPr>
              <w:b w:val="0"/>
              <w:bCs w:val="0"/>
              <w:caps w:val="0"/>
              <w:noProof/>
              <w:sz w:val="22"/>
              <w:u w:val="none"/>
              <w:lang w:eastAsia="fr-FR"/>
            </w:rPr>
          </w:pPr>
          <w:hyperlink w:anchor="_Toc129012418" w:history="1">
            <w:r w:rsidR="00CB7FBA" w:rsidRPr="0026076B">
              <w:rPr>
                <w:rStyle w:val="Lienhypertexte"/>
                <w:noProof/>
              </w:rPr>
              <w:t>9.</w:t>
            </w:r>
            <w:r w:rsidR="00CB7FBA">
              <w:rPr>
                <w:b w:val="0"/>
                <w:bCs w:val="0"/>
                <w:caps w:val="0"/>
                <w:noProof/>
                <w:sz w:val="22"/>
                <w:u w:val="none"/>
                <w:lang w:eastAsia="fr-FR"/>
              </w:rPr>
              <w:tab/>
            </w:r>
            <w:r w:rsidR="00CB7FBA" w:rsidRPr="0026076B">
              <w:rPr>
                <w:rStyle w:val="Lienhypertexte"/>
                <w:noProof/>
              </w:rPr>
              <w:t>SUIVI DES LOGS</w:t>
            </w:r>
            <w:r w:rsidR="00CB7FBA">
              <w:rPr>
                <w:noProof/>
                <w:webHidden/>
              </w:rPr>
              <w:tab/>
            </w:r>
            <w:r w:rsidR="00CB7FBA">
              <w:rPr>
                <w:noProof/>
                <w:webHidden/>
              </w:rPr>
              <w:fldChar w:fldCharType="begin"/>
            </w:r>
            <w:r w:rsidR="00CB7FBA">
              <w:rPr>
                <w:noProof/>
                <w:webHidden/>
              </w:rPr>
              <w:instrText xml:space="preserve"> PAGEREF _Toc129012418 \h </w:instrText>
            </w:r>
            <w:r w:rsidR="00CB7FBA">
              <w:rPr>
                <w:noProof/>
                <w:webHidden/>
              </w:rPr>
            </w:r>
            <w:r w:rsidR="00CB7FBA">
              <w:rPr>
                <w:noProof/>
                <w:webHidden/>
              </w:rPr>
              <w:fldChar w:fldCharType="separate"/>
            </w:r>
            <w:r w:rsidR="00CB7FBA">
              <w:rPr>
                <w:noProof/>
                <w:webHidden/>
              </w:rPr>
              <w:t>6</w:t>
            </w:r>
            <w:r w:rsidR="00CB7FBA">
              <w:rPr>
                <w:noProof/>
                <w:webHidden/>
              </w:rPr>
              <w:fldChar w:fldCharType="end"/>
            </w:r>
          </w:hyperlink>
        </w:p>
        <w:p w14:paraId="3C5E9DE8" w14:textId="48895AC2" w:rsidR="00CB7FBA" w:rsidRDefault="00B35B7E">
          <w:pPr>
            <w:pStyle w:val="TM1"/>
            <w:tabs>
              <w:tab w:val="left" w:pos="476"/>
              <w:tab w:val="right" w:leader="dot" w:pos="9344"/>
            </w:tabs>
            <w:rPr>
              <w:b w:val="0"/>
              <w:bCs w:val="0"/>
              <w:caps w:val="0"/>
              <w:noProof/>
              <w:sz w:val="22"/>
              <w:u w:val="none"/>
              <w:lang w:eastAsia="fr-FR"/>
            </w:rPr>
          </w:pPr>
          <w:hyperlink w:anchor="_Toc129012419" w:history="1">
            <w:r w:rsidR="00CB7FBA" w:rsidRPr="0026076B">
              <w:rPr>
                <w:rStyle w:val="Lienhypertexte"/>
                <w:noProof/>
              </w:rPr>
              <w:t>10.</w:t>
            </w:r>
            <w:r w:rsidR="00CB7FBA">
              <w:rPr>
                <w:b w:val="0"/>
                <w:bCs w:val="0"/>
                <w:caps w:val="0"/>
                <w:noProof/>
                <w:sz w:val="22"/>
                <w:u w:val="none"/>
                <w:lang w:eastAsia="fr-FR"/>
              </w:rPr>
              <w:tab/>
            </w:r>
            <w:r w:rsidR="00CB7FBA" w:rsidRPr="0026076B">
              <w:rPr>
                <w:rStyle w:val="Lienhypertexte"/>
                <w:noProof/>
              </w:rPr>
              <w:t>Communication</w:t>
            </w:r>
            <w:r w:rsidR="00CB7FBA">
              <w:rPr>
                <w:noProof/>
                <w:webHidden/>
              </w:rPr>
              <w:tab/>
            </w:r>
            <w:r w:rsidR="00CB7FBA">
              <w:rPr>
                <w:noProof/>
                <w:webHidden/>
              </w:rPr>
              <w:fldChar w:fldCharType="begin"/>
            </w:r>
            <w:r w:rsidR="00CB7FBA">
              <w:rPr>
                <w:noProof/>
                <w:webHidden/>
              </w:rPr>
              <w:instrText xml:space="preserve"> PAGEREF _Toc129012419 \h </w:instrText>
            </w:r>
            <w:r w:rsidR="00CB7FBA">
              <w:rPr>
                <w:noProof/>
                <w:webHidden/>
              </w:rPr>
            </w:r>
            <w:r w:rsidR="00CB7FBA">
              <w:rPr>
                <w:noProof/>
                <w:webHidden/>
              </w:rPr>
              <w:fldChar w:fldCharType="separate"/>
            </w:r>
            <w:r w:rsidR="00CB7FBA">
              <w:rPr>
                <w:noProof/>
                <w:webHidden/>
              </w:rPr>
              <w:t>6</w:t>
            </w:r>
            <w:r w:rsidR="00CB7FBA">
              <w:rPr>
                <w:noProof/>
                <w:webHidden/>
              </w:rPr>
              <w:fldChar w:fldCharType="end"/>
            </w:r>
          </w:hyperlink>
        </w:p>
        <w:p w14:paraId="5E904E42" w14:textId="27AD0FF0" w:rsidR="0013337D" w:rsidRDefault="0013337D" w:rsidP="005A7891">
          <w:r>
            <w:fldChar w:fldCharType="end"/>
          </w:r>
        </w:p>
      </w:sdtContent>
    </w:sdt>
    <w:p w14:paraId="77276FCD" w14:textId="027537EF" w:rsidR="00C32A45" w:rsidRDefault="00C32A45">
      <w:r>
        <w:br w:type="page"/>
      </w:r>
    </w:p>
    <w:p w14:paraId="2884B15E" w14:textId="6223D405" w:rsidR="00DB6F8D" w:rsidDel="00B35B7E" w:rsidRDefault="00DB6F8D" w:rsidP="00DB6F8D">
      <w:pPr>
        <w:rPr>
          <w:del w:id="1" w:author="HINCOURT SOPHIE" w:date="2025-10-17T09:56:00Z"/>
        </w:rPr>
      </w:pPr>
      <w:bookmarkStart w:id="2" w:name="_Toc401649964"/>
      <w:bookmarkStart w:id="3" w:name="_Toc413479810"/>
      <w:bookmarkStart w:id="4" w:name="_Toc413480000"/>
      <w:bookmarkStart w:id="5" w:name="_Toc413480328"/>
      <w:bookmarkStart w:id="6" w:name="_Toc413486786"/>
      <w:bookmarkStart w:id="7" w:name="_Toc413490151"/>
      <w:bookmarkStart w:id="8" w:name="_Toc413546626"/>
      <w:bookmarkStart w:id="9" w:name="_Toc413559680"/>
      <w:bookmarkStart w:id="10" w:name="_Toc413576441"/>
      <w:bookmarkStart w:id="11" w:name="_Toc413576543"/>
      <w:bookmarkStart w:id="12" w:name="_Toc419601573"/>
      <w:bookmarkStart w:id="13" w:name="_Toc419702635"/>
      <w:bookmarkStart w:id="14" w:name="_Toc419767496"/>
      <w:bookmarkStart w:id="15" w:name="_Toc422100471"/>
      <w:bookmarkStart w:id="16" w:name="_Toc422100765"/>
      <w:bookmarkStart w:id="17" w:name="_Toc422563166"/>
      <w:bookmarkStart w:id="18" w:name="_Toc422563515"/>
      <w:bookmarkStart w:id="19" w:name="_Toc423314017"/>
      <w:bookmarkStart w:id="20" w:name="_Toc423314141"/>
      <w:bookmarkStart w:id="21" w:name="_Toc423330291"/>
      <w:bookmarkStart w:id="22" w:name="_Toc423333653"/>
      <w:bookmarkStart w:id="23" w:name="_Toc423850932"/>
      <w:bookmarkStart w:id="24" w:name="_Toc423859375"/>
      <w:bookmarkStart w:id="25" w:name="_Toc423925125"/>
      <w:bookmarkStart w:id="26" w:name="_Toc423942080"/>
      <w:bookmarkStart w:id="27" w:name="_Toc425130869"/>
      <w:bookmarkStart w:id="28" w:name="_Toc425134097"/>
      <w:bookmarkStart w:id="29" w:name="_Toc425136271"/>
      <w:bookmarkStart w:id="30" w:name="_Toc425150434"/>
      <w:bookmarkStart w:id="31" w:name="_Toc426190840"/>
      <w:bookmarkStart w:id="32" w:name="_Toc426256911"/>
      <w:bookmarkStart w:id="33" w:name="_Toc426451918"/>
      <w:bookmarkStart w:id="34" w:name="_Toc66517945"/>
      <w:bookmarkStart w:id="35" w:name="_Toc420316416"/>
      <w:bookmarkStart w:id="36" w:name="_Toc420317637"/>
      <w:del w:id="37" w:author="HINCOURT SOPHIE" w:date="2025-10-17T09:56:00Z">
        <w:r w:rsidRPr="00B35B7E" w:rsidDel="00B35B7E">
          <w:rPr>
            <w:highlight w:val="yellow"/>
          </w:rPr>
          <w:lastRenderedPageBreak/>
          <w:delText xml:space="preserve">Dans ce document sont précisés par le terme </w:delText>
        </w:r>
        <w:r w:rsidR="00D877BB" w:rsidRPr="00B35B7E" w:rsidDel="00B35B7E">
          <w:rPr>
            <w:highlight w:val="yellow"/>
          </w:rPr>
          <w:delText>« </w:delText>
        </w:r>
        <w:r w:rsidRPr="00B35B7E" w:rsidDel="00B35B7E">
          <w:rPr>
            <w:highlight w:val="yellow"/>
          </w:rPr>
          <w:delText>établissement</w:delText>
        </w:r>
        <w:r w:rsidR="00D877BB" w:rsidRPr="00B35B7E" w:rsidDel="00B35B7E">
          <w:rPr>
            <w:highlight w:val="yellow"/>
          </w:rPr>
          <w:delText> »</w:delText>
        </w:r>
        <w:r w:rsidRPr="00B35B7E" w:rsidDel="00B35B7E">
          <w:rPr>
            <w:highlight w:val="yellow"/>
          </w:rPr>
          <w:delText>, les établissements du GHT Normandie Centre impliqués dans ce CCTP.</w:delText>
        </w:r>
      </w:del>
    </w:p>
    <w:p w14:paraId="13CFDE02" w14:textId="77777777" w:rsidR="00DB6F8D" w:rsidRDefault="00DB6F8D" w:rsidP="00DB6F8D"/>
    <w:p w14:paraId="24974085" w14:textId="66333283" w:rsidR="001B154F" w:rsidRDefault="001528AA" w:rsidP="00F462C3">
      <w:pPr>
        <w:pStyle w:val="Titre1"/>
        <w:numPr>
          <w:ilvl w:val="0"/>
          <w:numId w:val="2"/>
        </w:numPr>
        <w:pBdr>
          <w:top w:val="single" w:sz="24" w:space="0" w:color="5B9BD5"/>
          <w:left w:val="single" w:sz="24" w:space="0" w:color="5B9BD5"/>
          <w:bottom w:val="single" w:sz="24" w:space="0" w:color="5B9BD5"/>
          <w:right w:val="single" w:sz="24" w:space="0" w:color="5B9BD5"/>
        </w:pBdr>
        <w:shd w:val="clear" w:color="auto" w:fill="5B9BD5"/>
      </w:pPr>
      <w:bookmarkStart w:id="38" w:name="_Toc129012408"/>
      <w:r>
        <w:t>SECURITE</w:t>
      </w:r>
      <w:bookmarkEnd w:id="38"/>
    </w:p>
    <w:p w14:paraId="5992F1AD" w14:textId="77777777" w:rsidR="001B154F" w:rsidRDefault="001B154F" w:rsidP="001B154F">
      <w:pPr>
        <w:spacing w:before="0" w:after="0" w:line="240" w:lineRule="auto"/>
      </w:pPr>
    </w:p>
    <w:p w14:paraId="754E5EFF" w14:textId="00E9EAB0" w:rsidR="001B154F" w:rsidRDefault="001B154F" w:rsidP="001B154F">
      <w:pPr>
        <w:spacing w:before="0" w:after="0" w:line="240" w:lineRule="auto"/>
      </w:pPr>
    </w:p>
    <w:p w14:paraId="7129AF18" w14:textId="75C3EAF6" w:rsidR="001528AA" w:rsidRDefault="006C60E8" w:rsidP="006C60E8">
      <w:pPr>
        <w:spacing w:before="0" w:after="0" w:line="240" w:lineRule="auto"/>
      </w:pPr>
      <w:r>
        <w:t>En cas d’</w:t>
      </w:r>
      <w:r w:rsidR="00F01548">
        <w:t>hébergement</w:t>
      </w:r>
      <w:r>
        <w:t xml:space="preserve"> de données de santé, </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t>l</w:t>
      </w:r>
      <w:r w:rsidR="001528AA">
        <w:t xml:space="preserve">e titulaire doit apporter la preuve d’une certification permettant de garantir que l’environnement d’hébergement respecte à minima les normes de sécurité </w:t>
      </w:r>
      <w:r>
        <w:t>HDS</w:t>
      </w:r>
      <w:r w:rsidR="00F01548">
        <w:t xml:space="preserve"> en cours</w:t>
      </w:r>
      <w:r w:rsidR="001528AA">
        <w:t>.</w:t>
      </w:r>
    </w:p>
    <w:p w14:paraId="7AA5B052" w14:textId="6C4C9EF9" w:rsidR="006C60E8" w:rsidRDefault="006C60E8" w:rsidP="006C60E8">
      <w:r>
        <w:t xml:space="preserve">Dans le cas </w:t>
      </w:r>
      <w:r w:rsidR="001E5F2C">
        <w:t>où les données hébergées ne sont pas de données de santé</w:t>
      </w:r>
      <w:r>
        <w:t>, le titulaire doit apporter la preuve d’une certification permettant de garantir que l’environnement d’hébergement respecte à minima les normes de sécurité ISO 27001</w:t>
      </w:r>
      <w:r w:rsidR="00F01548">
        <w:t xml:space="preserve"> en cours</w:t>
      </w:r>
      <w:r>
        <w:t>.</w:t>
      </w:r>
    </w:p>
    <w:p w14:paraId="0396AD0A" w14:textId="77777777" w:rsidR="006C60E8" w:rsidRDefault="006C60E8" w:rsidP="006C60E8"/>
    <w:p w14:paraId="2D56F5DB" w14:textId="07D79B2C" w:rsidR="00F462C3" w:rsidRDefault="00F462C3" w:rsidP="001528AA">
      <w:r>
        <w:t xml:space="preserve">De plus, </w:t>
      </w:r>
      <w:del w:id="39" w:author="HINCOURT SOPHIE" w:date="2025-10-17T09:56:00Z">
        <w:r w:rsidDel="00B35B7E">
          <w:delText xml:space="preserve">l’établissement </w:delText>
        </w:r>
      </w:del>
      <w:ins w:id="40" w:author="HINCOURT SOPHIE" w:date="2025-10-17T09:56:00Z">
        <w:r w:rsidR="00B35B7E">
          <w:t>le CHU</w:t>
        </w:r>
      </w:ins>
      <w:ins w:id="41" w:author="HINCOURT SOPHIE" w:date="2025-10-17T09:57:00Z">
        <w:r w:rsidR="00B35B7E">
          <w:t xml:space="preserve"> </w:t>
        </w:r>
      </w:ins>
      <w:ins w:id="42" w:author="HINCOURT SOPHIE" w:date="2025-10-17T09:56:00Z">
        <w:r w:rsidR="00B35B7E" w:rsidRPr="00B35B7E">
          <w:rPr>
            <w:smallCaps/>
            <w:rPrChange w:id="43" w:author="HINCOURT SOPHIE" w:date="2025-10-17T09:57:00Z">
              <w:rPr/>
            </w:rPrChange>
          </w:rPr>
          <w:t>Ca</w:t>
        </w:r>
      </w:ins>
      <w:ins w:id="44" w:author="HINCOURT SOPHIE" w:date="2025-10-17T09:57:00Z">
        <w:r w:rsidR="00B35B7E" w:rsidRPr="00B35B7E">
          <w:rPr>
            <w:smallCaps/>
            <w:rPrChange w:id="45" w:author="HINCOURT SOPHIE" w:date="2025-10-17T09:57:00Z">
              <w:rPr/>
            </w:rPrChange>
          </w:rPr>
          <w:t>en Normandie</w:t>
        </w:r>
        <w:r w:rsidR="00B35B7E">
          <w:t xml:space="preserve"> (CHU de</w:t>
        </w:r>
      </w:ins>
      <w:ins w:id="46" w:author="HINCOURT SOPHIE" w:date="2025-10-17T09:56:00Z">
        <w:r w:rsidR="00B35B7E">
          <w:t xml:space="preserve"> Caen</w:t>
        </w:r>
      </w:ins>
      <w:ins w:id="47" w:author="HINCOURT SOPHIE" w:date="2025-10-17T09:57:00Z">
        <w:r w:rsidR="00B35B7E">
          <w:t>)</w:t>
        </w:r>
      </w:ins>
      <w:ins w:id="48" w:author="HINCOURT SOPHIE" w:date="2025-10-17T09:56:00Z">
        <w:r w:rsidR="00B35B7E">
          <w:t xml:space="preserve"> </w:t>
        </w:r>
      </w:ins>
      <w:r>
        <w:t xml:space="preserve">se réserve le droit de commander un audit de sécurité indépendant (test de pénétration). </w:t>
      </w:r>
      <w:r w:rsidR="009E1237">
        <w:t xml:space="preserve">Cet audit est à la charge </w:t>
      </w:r>
      <w:del w:id="49" w:author="HINCOURT SOPHIE" w:date="2025-10-17T09:56:00Z">
        <w:r w:rsidR="009E1237" w:rsidDel="00B35B7E">
          <w:delText>de l’établissement</w:delText>
        </w:r>
      </w:del>
      <w:ins w:id="50" w:author="HINCOURT SOPHIE" w:date="2025-10-17T09:56:00Z">
        <w:r w:rsidR="00B35B7E">
          <w:t>du CHU de Caen</w:t>
        </w:r>
      </w:ins>
      <w:r w:rsidR="009E1237">
        <w:t xml:space="preserve">. Le cadre de cet audit concerne la solution applicative définie dans le CCTP. </w:t>
      </w:r>
      <w:r>
        <w:t xml:space="preserve">Les résultats de ce test seront alors communiqués au titulaire. </w:t>
      </w:r>
    </w:p>
    <w:p w14:paraId="1AF1B5F3" w14:textId="65CAB496" w:rsidR="00BD5968" w:rsidRDefault="00F462C3" w:rsidP="001528AA">
      <w:r>
        <w:t xml:space="preserve">Suite à cet audit, </w:t>
      </w:r>
      <w:r w:rsidR="009E1237">
        <w:t>l</w:t>
      </w:r>
      <w:r>
        <w:t>es travaux permettant de se mettre en conformité avec les recommandations de l’auditeur indépendant seront pris en charge dans le cadre de la maintenance et devront être réalisés dans les délais suivants selon la gravité de la faille détectée :</w:t>
      </w:r>
    </w:p>
    <w:p w14:paraId="35364D07" w14:textId="56213BBA" w:rsidR="00F462C3" w:rsidRDefault="00F462C3" w:rsidP="00F462C3">
      <w:pPr>
        <w:pStyle w:val="Paragraphedeliste"/>
        <w:numPr>
          <w:ilvl w:val="0"/>
          <w:numId w:val="7"/>
        </w:numPr>
      </w:pPr>
      <w:r>
        <w:t xml:space="preserve">Faille </w:t>
      </w:r>
      <w:r w:rsidR="009E1237">
        <w:t>critique</w:t>
      </w:r>
      <w:r>
        <w:t xml:space="preserve"> : </w:t>
      </w:r>
      <w:ins w:id="51" w:author="HINCOURT SOPHIE" w:date="2025-10-17T09:57:00Z">
        <w:r w:rsidR="00B35B7E">
          <w:t>d</w:t>
        </w:r>
      </w:ins>
      <w:del w:id="52" w:author="HINCOURT SOPHIE" w:date="2025-10-17T09:57:00Z">
        <w:r w:rsidDel="00B35B7E">
          <w:delText>D</w:delText>
        </w:r>
      </w:del>
      <w:r>
        <w:t>oit être corrigée dans un délai d’une semaine</w:t>
      </w:r>
    </w:p>
    <w:p w14:paraId="4B1AD042" w14:textId="53FD2530" w:rsidR="00F462C3" w:rsidRDefault="00F462C3" w:rsidP="00F462C3">
      <w:pPr>
        <w:pStyle w:val="Paragraphedeliste"/>
        <w:numPr>
          <w:ilvl w:val="0"/>
          <w:numId w:val="7"/>
        </w:numPr>
      </w:pPr>
      <w:r>
        <w:t xml:space="preserve">Faille </w:t>
      </w:r>
      <w:r w:rsidR="009E1237">
        <w:t>majeure</w:t>
      </w:r>
      <w:r>
        <w:t xml:space="preserve"> : </w:t>
      </w:r>
      <w:ins w:id="53" w:author="HINCOURT SOPHIE" w:date="2025-10-17T09:57:00Z">
        <w:r w:rsidR="00B35B7E">
          <w:t>d</w:t>
        </w:r>
      </w:ins>
      <w:del w:id="54" w:author="HINCOURT SOPHIE" w:date="2025-10-17T09:57:00Z">
        <w:r w:rsidDel="00B35B7E">
          <w:delText>D</w:delText>
        </w:r>
      </w:del>
      <w:r>
        <w:t>oit être corrigée dans un délai d’un mois</w:t>
      </w:r>
    </w:p>
    <w:p w14:paraId="00EC8345" w14:textId="31887B61" w:rsidR="00F462C3" w:rsidRDefault="00F462C3" w:rsidP="00F462C3">
      <w:pPr>
        <w:pStyle w:val="Paragraphedeliste"/>
        <w:numPr>
          <w:ilvl w:val="0"/>
          <w:numId w:val="7"/>
        </w:numPr>
      </w:pPr>
      <w:r>
        <w:t xml:space="preserve">Faille mineure : </w:t>
      </w:r>
      <w:ins w:id="55" w:author="HINCOURT SOPHIE" w:date="2025-10-17T09:57:00Z">
        <w:r w:rsidR="00B35B7E">
          <w:t>d</w:t>
        </w:r>
      </w:ins>
      <w:del w:id="56" w:author="HINCOURT SOPHIE" w:date="2025-10-17T09:57:00Z">
        <w:r w:rsidDel="00B35B7E">
          <w:delText>D</w:delText>
        </w:r>
      </w:del>
      <w:r>
        <w:t>oit être corrigée dans un délai de 6 mois</w:t>
      </w:r>
    </w:p>
    <w:p w14:paraId="3AA87149" w14:textId="4A90D1D2" w:rsidR="00F462C3" w:rsidRDefault="009E1237" w:rsidP="001528AA">
      <w:r>
        <w:t>En cas de détection de faille en dehors de l’audit, les conditions de résolution des failles ci-dessus s’appliquent également.</w:t>
      </w:r>
    </w:p>
    <w:p w14:paraId="1F680E71" w14:textId="57230F39" w:rsidR="00F462C3" w:rsidRDefault="005D1BF4" w:rsidP="001528AA">
      <w:del w:id="57" w:author="HINCOURT SOPHIE" w:date="2025-10-17T09:58:00Z">
        <w:r w:rsidDel="00B35B7E">
          <w:delText>L’établissement</w:delText>
        </w:r>
      </w:del>
      <w:ins w:id="58" w:author="HINCOURT SOPHIE" w:date="2025-10-17T09:58:00Z">
        <w:r w:rsidR="00B35B7E">
          <w:t>Le CHU de Caen</w:t>
        </w:r>
      </w:ins>
      <w:r>
        <w:t>, en qualité d’OSE, doit respecter la directive NIS et, par conséquent, le titulaire doit respecter la même directive.</w:t>
      </w:r>
    </w:p>
    <w:p w14:paraId="45EE3015" w14:textId="77777777" w:rsidR="005D1BF4" w:rsidRDefault="005D1BF4" w:rsidP="001528AA"/>
    <w:p w14:paraId="704C2F04" w14:textId="2E8CBEE0" w:rsidR="00BD5968" w:rsidRDefault="00BD5968" w:rsidP="00BD5968">
      <w:pPr>
        <w:pStyle w:val="Titre1"/>
      </w:pPr>
      <w:bookmarkStart w:id="59" w:name="_Toc129012409"/>
      <w:r>
        <w:t>Gestion des acces</w:t>
      </w:r>
      <w:bookmarkEnd w:id="59"/>
    </w:p>
    <w:p w14:paraId="11372F39" w14:textId="77777777" w:rsidR="00BD5968" w:rsidRDefault="00BD5968" w:rsidP="001B154F">
      <w:pPr>
        <w:spacing w:before="0" w:after="0" w:line="240" w:lineRule="auto"/>
      </w:pPr>
    </w:p>
    <w:p w14:paraId="38536991" w14:textId="77777777" w:rsidR="00F462C3" w:rsidRDefault="00F462C3" w:rsidP="001B154F">
      <w:pPr>
        <w:spacing w:before="0" w:after="0" w:line="240" w:lineRule="auto"/>
      </w:pPr>
    </w:p>
    <w:p w14:paraId="6EA69965" w14:textId="0B00AC64" w:rsidR="001528AA" w:rsidRDefault="00005D28" w:rsidP="001B154F">
      <w:pPr>
        <w:spacing w:before="0" w:after="0" w:line="240" w:lineRule="auto"/>
      </w:pPr>
      <w:r>
        <w:t xml:space="preserve">La gestion des accès est </w:t>
      </w:r>
      <w:r w:rsidR="00BD5968">
        <w:t>gérée</w:t>
      </w:r>
      <w:r>
        <w:t xml:space="preserve"> par un profil </w:t>
      </w:r>
      <w:r w:rsidR="00205172">
        <w:t xml:space="preserve">ou plusieurs profils </w:t>
      </w:r>
      <w:r>
        <w:t>administrateur</w:t>
      </w:r>
      <w:r w:rsidR="00205172">
        <w:t>s</w:t>
      </w:r>
      <w:r>
        <w:t xml:space="preserve"> donné</w:t>
      </w:r>
      <w:r w:rsidR="00205172">
        <w:t>s</w:t>
      </w:r>
      <w:r>
        <w:t xml:space="preserve"> à l’établissement</w:t>
      </w:r>
      <w:r w:rsidR="00205172">
        <w:t xml:space="preserve"> par le titulaire</w:t>
      </w:r>
      <w:r>
        <w:t>.</w:t>
      </w:r>
      <w:r w:rsidR="00205172">
        <w:t xml:space="preserve"> </w:t>
      </w:r>
      <w:ins w:id="60" w:author="HINCOURT SOPHIE" w:date="2025-10-17T09:58:00Z">
        <w:r w:rsidR="00B35B7E">
          <w:t xml:space="preserve">Il est le </w:t>
        </w:r>
      </w:ins>
      <w:del w:id="61" w:author="HINCOURT SOPHIE" w:date="2025-10-17T09:58:00Z">
        <w:r w:rsidR="00205172" w:rsidDel="00B35B7E">
          <w:delText>S</w:delText>
        </w:r>
      </w:del>
      <w:ins w:id="62" w:author="HINCOURT SOPHIE" w:date="2025-10-17T09:58:00Z">
        <w:r w:rsidR="00B35B7E">
          <w:t>s</w:t>
        </w:r>
      </w:ins>
      <w:r w:rsidR="00205172">
        <w:t xml:space="preserve">eul </w:t>
      </w:r>
      <w:del w:id="63" w:author="HINCOURT SOPHIE" w:date="2025-10-17T09:59:00Z">
        <w:r w:rsidR="00205172" w:rsidDel="00B35B7E">
          <w:delText xml:space="preserve">l’établissement </w:delText>
        </w:r>
      </w:del>
      <w:r w:rsidR="00205172">
        <w:t>est habilité à donner des droits à un utilisateur.</w:t>
      </w:r>
      <w:r>
        <w:t xml:space="preserve"> </w:t>
      </w:r>
    </w:p>
    <w:p w14:paraId="4FD8FB4F" w14:textId="4D733826" w:rsidR="00BD5968" w:rsidRDefault="00BD5968" w:rsidP="001B154F">
      <w:pPr>
        <w:spacing w:before="0" w:after="0" w:line="240" w:lineRule="auto"/>
      </w:pPr>
    </w:p>
    <w:p w14:paraId="60476EB7" w14:textId="76080AF5" w:rsidR="00005D28" w:rsidRDefault="00BD5968" w:rsidP="001B154F">
      <w:pPr>
        <w:spacing w:before="0" w:after="0" w:line="240" w:lineRule="auto"/>
      </w:pPr>
      <w:r>
        <w:t xml:space="preserve">Le titulaire doit également proposer un système d’interface permettant </w:t>
      </w:r>
      <w:r w:rsidR="00205172">
        <w:t xml:space="preserve">de </w:t>
      </w:r>
      <w:r w:rsidR="00F462C3">
        <w:t>gérer</w:t>
      </w:r>
      <w:r w:rsidR="00205172">
        <w:t xml:space="preserve"> les accès </w:t>
      </w:r>
      <w:r w:rsidR="00635B1C">
        <w:t>d</w:t>
      </w:r>
      <w:r w:rsidR="00916A9D">
        <w:t xml:space="preserve">es utilisateurs de l’établissement </w:t>
      </w:r>
      <w:r w:rsidR="00205172">
        <w:t>à la solution applicative</w:t>
      </w:r>
      <w:r w:rsidR="00916A9D">
        <w:t>.</w:t>
      </w:r>
    </w:p>
    <w:p w14:paraId="2D994B92" w14:textId="6CF4EF89" w:rsidR="004E1E16" w:rsidRDefault="004E1E16" w:rsidP="001B154F">
      <w:pPr>
        <w:spacing w:before="0" w:after="0" w:line="240" w:lineRule="auto"/>
      </w:pPr>
    </w:p>
    <w:p w14:paraId="0B965043" w14:textId="26514256" w:rsidR="004E1E16" w:rsidRDefault="004E1E16" w:rsidP="001B154F">
      <w:pPr>
        <w:spacing w:before="0" w:after="0" w:line="240" w:lineRule="auto"/>
      </w:pPr>
      <w:r>
        <w:t xml:space="preserve">Un système d’authentification à double facteur est obligatoire. </w:t>
      </w:r>
    </w:p>
    <w:p w14:paraId="798FF334" w14:textId="7CA13A3E" w:rsidR="00205172" w:rsidRDefault="00205172" w:rsidP="001B154F">
      <w:pPr>
        <w:spacing w:before="0" w:after="0" w:line="240" w:lineRule="auto"/>
      </w:pPr>
    </w:p>
    <w:p w14:paraId="504458D4" w14:textId="77777777" w:rsidR="00F462C3" w:rsidRDefault="00F462C3" w:rsidP="001B154F">
      <w:pPr>
        <w:spacing w:before="0" w:after="0" w:line="240" w:lineRule="auto"/>
      </w:pPr>
    </w:p>
    <w:p w14:paraId="44E739B1" w14:textId="05563E89" w:rsidR="00205172" w:rsidRDefault="00205172" w:rsidP="00205172">
      <w:pPr>
        <w:pStyle w:val="Titre2"/>
      </w:pPr>
      <w:bookmarkStart w:id="64" w:name="_Toc129012410"/>
      <w:r>
        <w:t>Interface utilisateur</w:t>
      </w:r>
      <w:bookmarkEnd w:id="64"/>
    </w:p>
    <w:p w14:paraId="58A9B541" w14:textId="6910A40A" w:rsidR="00205172" w:rsidRDefault="00205172" w:rsidP="001B154F">
      <w:pPr>
        <w:spacing w:before="0" w:after="0" w:line="240" w:lineRule="auto"/>
      </w:pPr>
    </w:p>
    <w:p w14:paraId="3E720A78" w14:textId="77777777" w:rsidR="00F462C3" w:rsidRDefault="00F462C3" w:rsidP="001B154F">
      <w:pPr>
        <w:spacing w:before="0" w:after="0" w:line="240" w:lineRule="auto"/>
      </w:pPr>
    </w:p>
    <w:p w14:paraId="268E7443" w14:textId="217DAF2D" w:rsidR="00205172" w:rsidRDefault="00BB0BDD" w:rsidP="001B154F">
      <w:pPr>
        <w:spacing w:before="0" w:after="0" w:line="240" w:lineRule="auto"/>
      </w:pPr>
      <w:r>
        <w:t>Dans les cas où elle est requise, c</w:t>
      </w:r>
      <w:r w:rsidR="00205172">
        <w:t>ette interface permet d’activer ou désactiver les accès utilisateurs.</w:t>
      </w:r>
    </w:p>
    <w:p w14:paraId="3EDC11C6" w14:textId="77777777" w:rsidR="00205172" w:rsidRDefault="00205172" w:rsidP="001B154F">
      <w:pPr>
        <w:spacing w:before="0" w:after="0" w:line="240" w:lineRule="auto"/>
      </w:pPr>
    </w:p>
    <w:p w14:paraId="77E621FE" w14:textId="33F7A5EE" w:rsidR="00205172" w:rsidRDefault="00205172" w:rsidP="001B154F">
      <w:pPr>
        <w:spacing w:before="0" w:after="0" w:line="240" w:lineRule="auto"/>
      </w:pPr>
      <w:r>
        <w:t>Le fichier d’interface contient une liste d</w:t>
      </w:r>
      <w:r w:rsidR="009745A9">
        <w:t>’</w:t>
      </w:r>
      <w:r w:rsidR="00A61A8D">
        <w:t>adresse</w:t>
      </w:r>
      <w:r>
        <w:t xml:space="preserve"> </w:t>
      </w:r>
      <w:r w:rsidR="0001085F" w:rsidRPr="00CE6186">
        <w:t>mails</w:t>
      </w:r>
      <w:r w:rsidRPr="00CE6186">
        <w:rPr>
          <w:b/>
        </w:rPr>
        <w:t xml:space="preserve"> </w:t>
      </w:r>
      <w:r>
        <w:t>autorisés à se connecter à la solution applicative.</w:t>
      </w:r>
    </w:p>
    <w:p w14:paraId="23EF2C44" w14:textId="6639F747" w:rsidR="00205172" w:rsidRDefault="00205172" w:rsidP="001B154F">
      <w:pPr>
        <w:spacing w:before="0" w:after="0" w:line="240" w:lineRule="auto"/>
      </w:pPr>
      <w:r>
        <w:t>Une présence dans le fichier donne accès à la solution applicative.</w:t>
      </w:r>
    </w:p>
    <w:p w14:paraId="669A5CBA" w14:textId="0683C666" w:rsidR="00205172" w:rsidRDefault="00205172" w:rsidP="001B154F">
      <w:pPr>
        <w:spacing w:before="0" w:after="0" w:line="240" w:lineRule="auto"/>
      </w:pPr>
      <w:r>
        <w:t>Une absence dans le fichier supprime l’accès à la solution applicative.</w:t>
      </w:r>
    </w:p>
    <w:p w14:paraId="085EF686" w14:textId="3E242063" w:rsidR="00205172" w:rsidRDefault="00205172" w:rsidP="001B154F">
      <w:pPr>
        <w:spacing w:before="0" w:after="0" w:line="240" w:lineRule="auto"/>
      </w:pPr>
    </w:p>
    <w:p w14:paraId="0AFB482A" w14:textId="1DE94CFC" w:rsidR="00205172" w:rsidRDefault="00205172" w:rsidP="001B154F">
      <w:pPr>
        <w:spacing w:before="0" w:after="0" w:line="240" w:lineRule="auto"/>
      </w:pPr>
      <w:r>
        <w:t>Tout ajout d’un nouvel utilisateur déclenche un mail sur son adresse professionnelle.</w:t>
      </w:r>
    </w:p>
    <w:p w14:paraId="1A3B2D8D" w14:textId="306B657D" w:rsidR="00205172" w:rsidRDefault="00205172" w:rsidP="001B154F">
      <w:pPr>
        <w:spacing w:before="0" w:after="0" w:line="240" w:lineRule="auto"/>
      </w:pPr>
      <w:r>
        <w:t>Ce mail permet la gestion du mot de passe.</w:t>
      </w:r>
    </w:p>
    <w:p w14:paraId="6B3305BA" w14:textId="77777777" w:rsidR="00205172" w:rsidRDefault="00205172" w:rsidP="001B154F">
      <w:pPr>
        <w:spacing w:before="0" w:after="0" w:line="240" w:lineRule="auto"/>
      </w:pPr>
    </w:p>
    <w:p w14:paraId="43C79BD5" w14:textId="5BB21963" w:rsidR="00205172" w:rsidRDefault="00205172" w:rsidP="001B154F">
      <w:pPr>
        <w:spacing w:before="0" w:after="0" w:line="240" w:lineRule="auto"/>
      </w:pPr>
    </w:p>
    <w:p w14:paraId="5A84DC8E" w14:textId="6FDDF83F" w:rsidR="00205172" w:rsidRDefault="00205172" w:rsidP="00205172">
      <w:pPr>
        <w:pStyle w:val="Titre2"/>
      </w:pPr>
      <w:bookmarkStart w:id="65" w:name="_Toc129012411"/>
      <w:r>
        <w:t>Interface habilitation</w:t>
      </w:r>
      <w:bookmarkEnd w:id="65"/>
    </w:p>
    <w:p w14:paraId="3189851E" w14:textId="03C4B009" w:rsidR="00205172" w:rsidRDefault="00205172" w:rsidP="001B154F">
      <w:pPr>
        <w:spacing w:before="0" w:after="0" w:line="240" w:lineRule="auto"/>
      </w:pPr>
    </w:p>
    <w:p w14:paraId="2BA1FE78" w14:textId="232134DE" w:rsidR="00205172" w:rsidRDefault="00205172" w:rsidP="001B154F">
      <w:pPr>
        <w:spacing w:before="0" w:after="0" w:line="240" w:lineRule="auto"/>
      </w:pPr>
    </w:p>
    <w:p w14:paraId="4BF5F4ED" w14:textId="7C088802" w:rsidR="00205172" w:rsidRDefault="00205172" w:rsidP="001B154F">
      <w:pPr>
        <w:spacing w:before="0" w:after="0" w:line="240" w:lineRule="auto"/>
      </w:pPr>
      <w:r>
        <w:t>Cette interface permet d’associer un compte et une habilitation déjà définie dans la solution applicative.</w:t>
      </w:r>
    </w:p>
    <w:p w14:paraId="1DD6A0FD" w14:textId="4C5F3526" w:rsidR="00205172" w:rsidRDefault="00635B1C" w:rsidP="001B154F">
      <w:pPr>
        <w:spacing w:before="0" w:after="0" w:line="240" w:lineRule="auto"/>
      </w:pPr>
      <w:r>
        <w:t>Le fichier transmis permet d’associer une habilitation à un compte ou plusieurs spécifiques afin d’affiner les droits dans l’application.</w:t>
      </w:r>
    </w:p>
    <w:p w14:paraId="6E4CEBCE" w14:textId="704EE15D" w:rsidR="00205172" w:rsidRDefault="00205172" w:rsidP="001B154F">
      <w:pPr>
        <w:spacing w:before="0" w:after="0" w:line="240" w:lineRule="auto"/>
      </w:pPr>
    </w:p>
    <w:p w14:paraId="1D2898D6" w14:textId="77777777" w:rsidR="002C0121" w:rsidRDefault="002C0121" w:rsidP="001B154F">
      <w:pPr>
        <w:spacing w:before="0" w:after="0" w:line="240" w:lineRule="auto"/>
      </w:pPr>
    </w:p>
    <w:p w14:paraId="65718552" w14:textId="2E9C4826" w:rsidR="00205172" w:rsidRDefault="00205172" w:rsidP="00205172">
      <w:pPr>
        <w:pStyle w:val="Titre2"/>
      </w:pPr>
      <w:bookmarkStart w:id="66" w:name="_Toc129012412"/>
      <w:r>
        <w:t xml:space="preserve">Accès </w:t>
      </w:r>
      <w:r w:rsidR="0000513A">
        <w:t>sso</w:t>
      </w:r>
      <w:bookmarkEnd w:id="66"/>
    </w:p>
    <w:p w14:paraId="489F8E02" w14:textId="77777777" w:rsidR="00205172" w:rsidRDefault="00205172" w:rsidP="001B154F">
      <w:pPr>
        <w:spacing w:before="0" w:after="0" w:line="240" w:lineRule="auto"/>
      </w:pPr>
    </w:p>
    <w:p w14:paraId="6A443C2D" w14:textId="77777777" w:rsidR="00F462C3" w:rsidRDefault="00F462C3" w:rsidP="001B154F">
      <w:pPr>
        <w:spacing w:before="0" w:after="0" w:line="240" w:lineRule="auto"/>
      </w:pPr>
    </w:p>
    <w:p w14:paraId="755CA231" w14:textId="786374A2" w:rsidR="00BD5968" w:rsidRDefault="00F462C3" w:rsidP="001B154F">
      <w:pPr>
        <w:spacing w:before="0" w:after="0" w:line="240" w:lineRule="auto"/>
      </w:pPr>
      <w:r>
        <w:t>A</w:t>
      </w:r>
      <w:r w:rsidR="00BD5968">
        <w:t>fin de faciliter les accès</w:t>
      </w:r>
      <w:r>
        <w:t xml:space="preserve"> à la solution applicative</w:t>
      </w:r>
      <w:r w:rsidR="00BD5968">
        <w:t>, le titulaire propose au choix :</w:t>
      </w:r>
    </w:p>
    <w:p w14:paraId="4E753020" w14:textId="5F47CCE1" w:rsidR="00BD5968" w:rsidRDefault="00BD5968" w:rsidP="00F462C3">
      <w:pPr>
        <w:pStyle w:val="Paragraphedeliste"/>
        <w:numPr>
          <w:ilvl w:val="0"/>
          <w:numId w:val="6"/>
        </w:numPr>
        <w:spacing w:before="0" w:after="0" w:line="240" w:lineRule="auto"/>
      </w:pPr>
      <w:r>
        <w:t>Une api jeton permettant à un utilisateur connecté sur le domaine du CHU de s’</w:t>
      </w:r>
      <w:r w:rsidR="00205172">
        <w:t>authentifier</w:t>
      </w:r>
      <w:r>
        <w:t xml:space="preserve"> directement sur </w:t>
      </w:r>
      <w:r w:rsidR="00205172">
        <w:t>la solution applicative</w:t>
      </w:r>
    </w:p>
    <w:p w14:paraId="608BB478" w14:textId="2DAF8BB4" w:rsidR="00205172" w:rsidRDefault="00205172" w:rsidP="00F462C3">
      <w:pPr>
        <w:pStyle w:val="Paragraphedeliste"/>
        <w:numPr>
          <w:ilvl w:val="0"/>
          <w:numId w:val="6"/>
        </w:numPr>
        <w:spacing w:before="0" w:after="0" w:line="240" w:lineRule="auto"/>
      </w:pPr>
      <w:r>
        <w:t>Un accès par lecture la carte professionnelle ASIP santé (carte CPE/CPA/CPS/…)</w:t>
      </w:r>
    </w:p>
    <w:p w14:paraId="4504382A" w14:textId="3AA54522" w:rsidR="001528AA" w:rsidRDefault="00205172" w:rsidP="001B154F">
      <w:pPr>
        <w:pStyle w:val="Paragraphedeliste"/>
        <w:numPr>
          <w:ilvl w:val="0"/>
          <w:numId w:val="6"/>
        </w:numPr>
        <w:spacing w:before="0" w:after="0" w:line="240" w:lineRule="auto"/>
      </w:pPr>
      <w:r>
        <w:t xml:space="preserve">Un accès au travers d’un compte Pro Santé </w:t>
      </w:r>
      <w:proofErr w:type="spellStart"/>
      <w:r>
        <w:t>connect</w:t>
      </w:r>
      <w:proofErr w:type="spellEnd"/>
    </w:p>
    <w:p w14:paraId="00C30C7F" w14:textId="77777777" w:rsidR="00205172" w:rsidRDefault="00205172" w:rsidP="001B154F">
      <w:pPr>
        <w:spacing w:before="0" w:after="0" w:line="240" w:lineRule="auto"/>
      </w:pPr>
    </w:p>
    <w:p w14:paraId="3226C494" w14:textId="14503C82" w:rsidR="00F462C3" w:rsidRDefault="00F462C3" w:rsidP="001B154F">
      <w:pPr>
        <w:spacing w:before="0" w:after="0" w:line="240" w:lineRule="auto"/>
      </w:pPr>
    </w:p>
    <w:p w14:paraId="5A8E1A74" w14:textId="77777777" w:rsidR="00F462C3" w:rsidRDefault="00F462C3" w:rsidP="001B154F">
      <w:pPr>
        <w:spacing w:before="0" w:after="0" w:line="240" w:lineRule="auto"/>
      </w:pPr>
    </w:p>
    <w:p w14:paraId="5C566ED5" w14:textId="37216745" w:rsidR="001528AA" w:rsidRDefault="001528AA" w:rsidP="001528AA">
      <w:pPr>
        <w:pStyle w:val="Titre1"/>
      </w:pPr>
      <w:bookmarkStart w:id="67" w:name="_Toc129012413"/>
      <w:r>
        <w:t>Environnement de production</w:t>
      </w:r>
      <w:bookmarkEnd w:id="67"/>
    </w:p>
    <w:p w14:paraId="1783A067" w14:textId="2FAD5D32" w:rsidR="001528AA" w:rsidRDefault="001528AA" w:rsidP="001528AA"/>
    <w:p w14:paraId="264FBBA4" w14:textId="375EEE91" w:rsidR="001528AA" w:rsidRDefault="001528AA" w:rsidP="001528AA">
      <w:r>
        <w:t xml:space="preserve">Le titulaire met à disposition </w:t>
      </w:r>
      <w:del w:id="68" w:author="HINCOURT SOPHIE" w:date="2025-10-17T10:00:00Z">
        <w:r w:rsidDel="00B35B7E">
          <w:delText xml:space="preserve">de </w:delText>
        </w:r>
        <w:r w:rsidR="007B663C" w:rsidDel="00B35B7E">
          <w:delText>l’établissement</w:delText>
        </w:r>
      </w:del>
      <w:ins w:id="69" w:author="HINCOURT SOPHIE" w:date="2025-10-17T10:00:00Z">
        <w:r w:rsidR="00B35B7E">
          <w:t>du CHU de Caen</w:t>
        </w:r>
      </w:ins>
      <w:r>
        <w:t xml:space="preserve"> un environnement de production dédié. </w:t>
      </w:r>
    </w:p>
    <w:p w14:paraId="5BDE5BF7" w14:textId="5351D60A" w:rsidR="001528AA" w:rsidRDefault="001528AA" w:rsidP="001528AA">
      <w:r>
        <w:t>Les ressources de cet environnement de production ne sont pas mutualisées avec d’autres clients du titulaire</w:t>
      </w:r>
      <w:r w:rsidR="00AE0FEC">
        <w:t xml:space="preserve"> afin de ne pas dépendre de contraintes liées à un autre client du titulaire</w:t>
      </w:r>
      <w:r w:rsidR="003C2233">
        <w:t xml:space="preserve">, </w:t>
      </w:r>
      <w:r w:rsidR="00AE0FEC">
        <w:t>et qui seraient incompatibles avec les contraintes du système d’information de l’établissement.</w:t>
      </w:r>
    </w:p>
    <w:p w14:paraId="28DD0F79" w14:textId="43A7534C" w:rsidR="001528AA" w:rsidRDefault="001528AA" w:rsidP="001528AA"/>
    <w:p w14:paraId="0533693F" w14:textId="2059592D" w:rsidR="001528AA" w:rsidRDefault="001528AA" w:rsidP="001528AA"/>
    <w:p w14:paraId="1EBECB2C" w14:textId="3B34485A" w:rsidR="001528AA" w:rsidRDefault="001528AA" w:rsidP="001528AA">
      <w:pPr>
        <w:pStyle w:val="Titre1"/>
      </w:pPr>
      <w:bookmarkStart w:id="70" w:name="_Toc129012414"/>
      <w:r>
        <w:t xml:space="preserve">Montée de version </w:t>
      </w:r>
      <w:r w:rsidR="0027361A">
        <w:t xml:space="preserve">de la solution </w:t>
      </w:r>
      <w:r>
        <w:t>applicative</w:t>
      </w:r>
      <w:bookmarkEnd w:id="70"/>
    </w:p>
    <w:p w14:paraId="1EC967FE" w14:textId="2FA731D3" w:rsidR="001528AA" w:rsidRDefault="001528AA" w:rsidP="001528AA"/>
    <w:p w14:paraId="380D8DB7" w14:textId="75DFB8E8" w:rsidR="001528AA" w:rsidRDefault="001528AA" w:rsidP="001528AA">
      <w:r>
        <w:t xml:space="preserve">Le titulaire doit proposer </w:t>
      </w:r>
      <w:del w:id="71" w:author="HINCOURT SOPHIE" w:date="2025-10-17T10:00:00Z">
        <w:r w:rsidDel="00B35B7E">
          <w:delText>à l’établissement</w:delText>
        </w:r>
      </w:del>
      <w:ins w:id="72" w:author="HINCOURT SOPHIE" w:date="2025-10-17T10:00:00Z">
        <w:r w:rsidR="00B35B7E">
          <w:t>au CHU de Caen</w:t>
        </w:r>
      </w:ins>
      <w:r>
        <w:t xml:space="preserve"> de tester </w:t>
      </w:r>
      <w:r w:rsidR="0027361A">
        <w:t>toute</w:t>
      </w:r>
      <w:r>
        <w:t xml:space="preserve"> nouvelle version </w:t>
      </w:r>
      <w:r w:rsidR="0027361A">
        <w:t xml:space="preserve">applicative </w:t>
      </w:r>
      <w:r>
        <w:t>sur un environnement séparé de celui de production.</w:t>
      </w:r>
    </w:p>
    <w:p w14:paraId="7B0264F1" w14:textId="6CD524F3" w:rsidR="001528AA" w:rsidRDefault="001528AA" w:rsidP="001528AA">
      <w:r>
        <w:lastRenderedPageBreak/>
        <w:t xml:space="preserve">Toute montée de version en environnement de production doit être approuvée par </w:t>
      </w:r>
      <w:del w:id="73" w:author="HINCOURT SOPHIE" w:date="2025-10-17T10:00:00Z">
        <w:r w:rsidDel="00B35B7E">
          <w:delText>l’</w:delText>
        </w:r>
        <w:r w:rsidR="0027361A" w:rsidDel="00B35B7E">
          <w:delText>établissement</w:delText>
        </w:r>
        <w:r w:rsidR="00CD736A" w:rsidDel="00B35B7E">
          <w:delText xml:space="preserve"> </w:delText>
        </w:r>
      </w:del>
      <w:ins w:id="74" w:author="HINCOURT SOPHIE" w:date="2025-10-17T10:00:00Z">
        <w:r w:rsidR="00B35B7E">
          <w:t>le CHU de Caen</w:t>
        </w:r>
        <w:r w:rsidR="00B35B7E">
          <w:t xml:space="preserve"> </w:t>
        </w:r>
      </w:ins>
      <w:r w:rsidR="00CD736A">
        <w:t>par écrit</w:t>
      </w:r>
      <w:r>
        <w:t xml:space="preserve">. </w:t>
      </w:r>
    </w:p>
    <w:p w14:paraId="25E76BFC" w14:textId="1CA922D3" w:rsidR="001528AA" w:rsidRDefault="001528AA" w:rsidP="001528AA">
      <w:r>
        <w:t xml:space="preserve">Le titulaire ne peut pas imposer une montée de version en production à </w:t>
      </w:r>
      <w:r w:rsidR="0027361A">
        <w:t>l’établissement</w:t>
      </w:r>
      <w:r>
        <w:t xml:space="preserve"> si celle-ci s’avère incompatible avec son système d’information :</w:t>
      </w:r>
    </w:p>
    <w:p w14:paraId="3A2674E5" w14:textId="6F84CB7A" w:rsidR="001528AA" w:rsidRDefault="001528AA" w:rsidP="00F462C3">
      <w:pPr>
        <w:pStyle w:val="Paragraphedeliste"/>
        <w:numPr>
          <w:ilvl w:val="0"/>
          <w:numId w:val="5"/>
        </w:numPr>
        <w:spacing w:before="0" w:after="160" w:line="259" w:lineRule="auto"/>
        <w:jc w:val="left"/>
      </w:pPr>
      <w:r>
        <w:t>Poste de travail</w:t>
      </w:r>
      <w:r w:rsidR="0027361A">
        <w:t xml:space="preserve"> (navigateur, suite bureautique)</w:t>
      </w:r>
    </w:p>
    <w:p w14:paraId="547EFFF4" w14:textId="3970EAC4" w:rsidR="0027361A" w:rsidRDefault="0027361A" w:rsidP="00F462C3">
      <w:pPr>
        <w:pStyle w:val="Paragraphedeliste"/>
        <w:numPr>
          <w:ilvl w:val="0"/>
          <w:numId w:val="5"/>
        </w:numPr>
        <w:spacing w:before="0" w:after="160" w:line="259" w:lineRule="auto"/>
        <w:jc w:val="left"/>
      </w:pPr>
      <w:r>
        <w:t>Poste de travail (nécessité de composants connexes non disponibles et nécessaires à la solution applicative)</w:t>
      </w:r>
    </w:p>
    <w:p w14:paraId="3BEB2A69" w14:textId="5A20F824" w:rsidR="00902A2A" w:rsidRDefault="00902A2A" w:rsidP="00F462C3">
      <w:pPr>
        <w:pStyle w:val="Paragraphedeliste"/>
        <w:numPr>
          <w:ilvl w:val="0"/>
          <w:numId w:val="5"/>
        </w:numPr>
        <w:spacing w:before="0" w:after="160" w:line="259" w:lineRule="auto"/>
        <w:jc w:val="left"/>
      </w:pPr>
      <w:r>
        <w:t xml:space="preserve">La GPO </w:t>
      </w:r>
      <w:del w:id="75" w:author="HINCOURT SOPHIE" w:date="2025-10-17T10:01:00Z">
        <w:r w:rsidDel="00B35B7E">
          <w:delText>de l’établissement</w:delText>
        </w:r>
      </w:del>
      <w:ins w:id="76" w:author="HINCOURT SOPHIE" w:date="2025-10-17T10:01:00Z">
        <w:r w:rsidR="00B35B7E">
          <w:t>du CHU de Caen</w:t>
        </w:r>
      </w:ins>
    </w:p>
    <w:p w14:paraId="4FA13C48" w14:textId="16C25EB2" w:rsidR="0027361A" w:rsidRDefault="001528AA" w:rsidP="00F462C3">
      <w:pPr>
        <w:pStyle w:val="Paragraphedeliste"/>
        <w:numPr>
          <w:ilvl w:val="0"/>
          <w:numId w:val="5"/>
        </w:numPr>
        <w:spacing w:before="0" w:after="160" w:line="259" w:lineRule="auto"/>
        <w:jc w:val="left"/>
      </w:pPr>
      <w:r>
        <w:t>Règles de sécurité</w:t>
      </w:r>
      <w:r w:rsidR="0027361A">
        <w:t xml:space="preserve"> firewall en vigueur sur l’établissement</w:t>
      </w:r>
    </w:p>
    <w:p w14:paraId="39B7A204" w14:textId="75E9FC23" w:rsidR="009A78A5" w:rsidRDefault="009A78A5" w:rsidP="00F462C3">
      <w:pPr>
        <w:pStyle w:val="Paragraphedeliste"/>
        <w:numPr>
          <w:ilvl w:val="0"/>
          <w:numId w:val="5"/>
        </w:numPr>
        <w:spacing w:before="0" w:after="160" w:line="259" w:lineRule="auto"/>
        <w:jc w:val="left"/>
      </w:pPr>
      <w:r>
        <w:t>Règles de l’antivirus en vigueur sur l’établissement</w:t>
      </w:r>
    </w:p>
    <w:p w14:paraId="2C7AB052" w14:textId="5226C153" w:rsidR="00D52E9D" w:rsidRDefault="00D52E9D" w:rsidP="00F462C3">
      <w:pPr>
        <w:pStyle w:val="Paragraphedeliste"/>
        <w:numPr>
          <w:ilvl w:val="0"/>
          <w:numId w:val="5"/>
        </w:numPr>
        <w:spacing w:before="0" w:after="160" w:line="259" w:lineRule="auto"/>
        <w:jc w:val="left"/>
      </w:pPr>
      <w:r>
        <w:t>Règles de la directive NIS</w:t>
      </w:r>
    </w:p>
    <w:p w14:paraId="3BD92103" w14:textId="77777777" w:rsidR="0027361A" w:rsidRDefault="0027361A" w:rsidP="001528AA"/>
    <w:p w14:paraId="3C2F281F" w14:textId="0D3D933F" w:rsidR="001528AA" w:rsidRDefault="0027361A" w:rsidP="001528AA">
      <w:r>
        <w:t xml:space="preserve">En cas d’incompatibilité de la version applicative avec le système d’information </w:t>
      </w:r>
      <w:ins w:id="77" w:author="HINCOURT SOPHIE" w:date="2025-10-17T10:02:00Z">
        <w:r w:rsidR="00B35B7E">
          <w:t>du CHU de Caen</w:t>
        </w:r>
        <w:r w:rsidR="00B35B7E" w:rsidDel="00B35B7E">
          <w:t xml:space="preserve"> </w:t>
        </w:r>
      </w:ins>
      <w:del w:id="78" w:author="HINCOURT SOPHIE" w:date="2025-10-17T10:02:00Z">
        <w:r w:rsidDel="00B35B7E">
          <w:delText>de l’établissement</w:delText>
        </w:r>
        <w:r w:rsidR="005F6C82" w:rsidDel="00B35B7E">
          <w:delText xml:space="preserve"> </w:delText>
        </w:r>
      </w:del>
      <w:ins w:id="79" w:author="HINCOURT SOPHIE" w:date="2025-10-17T10:01:00Z">
        <w:r w:rsidR="00B35B7E">
          <w:t>(</w:t>
        </w:r>
      </w:ins>
      <w:r w:rsidR="005F6C82">
        <w:t>cf. règles ci-dessus)</w:t>
      </w:r>
      <w:r>
        <w:t xml:space="preserve">, le titulaire doit proposer une solution de contournement afin de ne pas bloquer la mise à disposition des évolutions applicatives. </w:t>
      </w:r>
    </w:p>
    <w:p w14:paraId="0FF1A2F5" w14:textId="2541FDB2" w:rsidR="00E15AE5" w:rsidRDefault="00E15AE5" w:rsidP="001528AA">
      <w:r>
        <w:t xml:space="preserve">En cas d’impossibilité </w:t>
      </w:r>
      <w:r w:rsidR="00604A11">
        <w:t xml:space="preserve">pour le titulaire de se conformer au système d’information </w:t>
      </w:r>
      <w:del w:id="80" w:author="HINCOURT SOPHIE" w:date="2025-10-17T10:01:00Z">
        <w:r w:rsidR="00604A11" w:rsidDel="00B35B7E">
          <w:delText>de l’établissement</w:delText>
        </w:r>
      </w:del>
      <w:bookmarkStart w:id="81" w:name="_Hlk211587738"/>
      <w:ins w:id="82" w:author="HINCOURT SOPHIE" w:date="2025-10-17T10:01:00Z">
        <w:r w:rsidR="00B35B7E">
          <w:t>du CHU de Caen</w:t>
        </w:r>
      </w:ins>
      <w:bookmarkEnd w:id="81"/>
      <w:r w:rsidR="00604A11">
        <w:t>, le titulaire s’engage à installer</w:t>
      </w:r>
      <w:r w:rsidR="005F6C82">
        <w:t xml:space="preserve">, </w:t>
      </w:r>
      <w:r w:rsidR="00604A11">
        <w:t>sans surcoût</w:t>
      </w:r>
      <w:r w:rsidR="005F6C82">
        <w:t>,</w:t>
      </w:r>
      <w:r w:rsidR="00604A11">
        <w:t xml:space="preserve"> sa solution applicative sur les serveurs de l’établissement. L’opérateur garantit également la récupération entière et complète des données qu’il a hébergé sur ses serveurs</w:t>
      </w:r>
      <w:r w:rsidR="00A97DA2">
        <w:t xml:space="preserve"> lors de cette opération d’installation sur les serveurs de l’établissement</w:t>
      </w:r>
      <w:r w:rsidR="00604A11">
        <w:t>.</w:t>
      </w:r>
    </w:p>
    <w:p w14:paraId="51DAEC64" w14:textId="56AB90D1" w:rsidR="00604A11" w:rsidRDefault="00604A11" w:rsidP="001528AA"/>
    <w:p w14:paraId="0EDF8FA0" w14:textId="77777777" w:rsidR="00604A11" w:rsidRDefault="00604A11" w:rsidP="001528AA"/>
    <w:p w14:paraId="0108B418" w14:textId="171061F0" w:rsidR="001528AA" w:rsidRDefault="001528AA" w:rsidP="001528AA">
      <w:pPr>
        <w:pStyle w:val="Titre1"/>
      </w:pPr>
      <w:bookmarkStart w:id="83" w:name="_Toc129012415"/>
      <w:r>
        <w:t>requêtage des données</w:t>
      </w:r>
      <w:bookmarkEnd w:id="83"/>
    </w:p>
    <w:p w14:paraId="4ADC1026" w14:textId="77777777" w:rsidR="00C16EC9" w:rsidRDefault="00C16EC9" w:rsidP="001528AA"/>
    <w:p w14:paraId="45F1B49D" w14:textId="2078A003" w:rsidR="001528AA" w:rsidRDefault="001528AA" w:rsidP="001528AA">
      <w:r>
        <w:t xml:space="preserve">Les données étant la propriété </w:t>
      </w:r>
      <w:ins w:id="84" w:author="HINCOURT SOPHIE" w:date="2025-10-17T10:02:00Z">
        <w:r w:rsidR="00B35B7E">
          <w:t>du CHU de Caen</w:t>
        </w:r>
      </w:ins>
      <w:del w:id="85" w:author="HINCOURT SOPHIE" w:date="2025-10-17T10:02:00Z">
        <w:r w:rsidDel="00B35B7E">
          <w:delText>de l’établissement</w:delText>
        </w:r>
      </w:del>
      <w:r>
        <w:t xml:space="preserve">, le titulaire doit donner accès à </w:t>
      </w:r>
      <w:ins w:id="86" w:author="HINCOURT SOPHIE" w:date="2025-10-17T10:02:00Z">
        <w:r w:rsidR="00B35B7E">
          <w:t>ce dernier</w:t>
        </w:r>
      </w:ins>
      <w:del w:id="87" w:author="HINCOURT SOPHIE" w:date="2025-10-17T10:02:00Z">
        <w:r w:rsidDel="00B35B7E">
          <w:delText>l’établissement</w:delText>
        </w:r>
      </w:del>
      <w:r>
        <w:t xml:space="preserve"> à des outils de requêtage de données et d’export de données.</w:t>
      </w:r>
    </w:p>
    <w:p w14:paraId="64AAD834" w14:textId="327954C0" w:rsidR="001528AA" w:rsidRDefault="001528AA" w:rsidP="001528AA">
      <w:r>
        <w:t xml:space="preserve">Si ces outils ne sont pas proposés, le service </w:t>
      </w:r>
      <w:r w:rsidR="00A07A09">
        <w:t xml:space="preserve">support </w:t>
      </w:r>
      <w:r w:rsidR="00B135EA">
        <w:t xml:space="preserve">du titulaire </w:t>
      </w:r>
      <w:r>
        <w:t>inclu</w:t>
      </w:r>
      <w:r w:rsidR="00B135EA">
        <w:t>e</w:t>
      </w:r>
      <w:r>
        <w:t xml:space="preserve"> un service </w:t>
      </w:r>
      <w:r w:rsidR="00B135EA">
        <w:t>permettant</w:t>
      </w:r>
      <w:r w:rsidR="00A07A09">
        <w:t xml:space="preserve"> de </w:t>
      </w:r>
      <w:r w:rsidR="00B135EA">
        <w:t>répondre à</w:t>
      </w:r>
      <w:r w:rsidR="00A07A09">
        <w:t xml:space="preserve"> des demandes </w:t>
      </w:r>
      <w:r>
        <w:t>de requête</w:t>
      </w:r>
      <w:r w:rsidR="00B135EA">
        <w:t xml:space="preserve"> d’extraction</w:t>
      </w:r>
      <w:r>
        <w:t>.</w:t>
      </w:r>
      <w:r w:rsidR="00B135EA">
        <w:t xml:space="preserve"> Ce service est inclus dans l’abonnement ou la maintenance.</w:t>
      </w:r>
    </w:p>
    <w:p w14:paraId="40EC8200" w14:textId="4C44047A" w:rsidR="0027361A" w:rsidRDefault="0027361A" w:rsidP="001528AA"/>
    <w:p w14:paraId="686CAB49" w14:textId="77777777" w:rsidR="0027361A" w:rsidRDefault="0027361A" w:rsidP="001528AA"/>
    <w:p w14:paraId="5B1104C0" w14:textId="04AFD9F7" w:rsidR="001528AA" w:rsidRDefault="001528AA" w:rsidP="001528AA">
      <w:pPr>
        <w:pStyle w:val="Titre1"/>
      </w:pPr>
      <w:bookmarkStart w:id="88" w:name="_Toc129012416"/>
      <w:r>
        <w:t>automatis</w:t>
      </w:r>
      <w:r w:rsidR="00005D28">
        <w:t>ATION</w:t>
      </w:r>
      <w:r>
        <w:t xml:space="preserve"> de taches</w:t>
      </w:r>
      <w:bookmarkEnd w:id="88"/>
    </w:p>
    <w:p w14:paraId="36F03190" w14:textId="760B1D25" w:rsidR="001528AA" w:rsidRDefault="001528AA" w:rsidP="001528AA"/>
    <w:p w14:paraId="236A1D56" w14:textId="513A6523" w:rsidR="00005D28" w:rsidRDefault="00005D28" w:rsidP="001528AA">
      <w:r>
        <w:t>La titulaire propose avec l’</w:t>
      </w:r>
      <w:r w:rsidR="000F4A6D">
        <w:t>hébergement</w:t>
      </w:r>
      <w:r>
        <w:t xml:space="preserve"> </w:t>
      </w:r>
      <w:r w:rsidR="000F4A6D">
        <w:t>externalisé</w:t>
      </w:r>
      <w:r>
        <w:t xml:space="preserve"> la même capacité d’</w:t>
      </w:r>
      <w:r w:rsidR="000F4A6D">
        <w:t>automatisation</w:t>
      </w:r>
      <w:r>
        <w:t xml:space="preserve"> de taches qu’en cas d’hébergement sur les serveurs </w:t>
      </w:r>
      <w:ins w:id="89" w:author="HINCOURT SOPHIE" w:date="2025-10-17T10:02:00Z">
        <w:r w:rsidR="00B35B7E">
          <w:t>du CHU de Caen</w:t>
        </w:r>
      </w:ins>
      <w:del w:id="90" w:author="HINCOURT SOPHIE" w:date="2025-10-17T10:02:00Z">
        <w:r w:rsidDel="00B35B7E">
          <w:delText>de l’établissement</w:delText>
        </w:r>
      </w:del>
      <w:r>
        <w:t>.</w:t>
      </w:r>
    </w:p>
    <w:p w14:paraId="5FB71978" w14:textId="3E84C6C8" w:rsidR="00005D28" w:rsidRDefault="00005D28" w:rsidP="001528AA">
      <w:r>
        <w:t xml:space="preserve">Le titulaire ne </w:t>
      </w:r>
      <w:r w:rsidR="000F4A6D">
        <w:t>peut</w:t>
      </w:r>
      <w:r>
        <w:t xml:space="preserve"> imposer des actions manuelles dans </w:t>
      </w:r>
      <w:r w:rsidR="000F4A6D">
        <w:t>la solution applicative</w:t>
      </w:r>
      <w:r>
        <w:t xml:space="preserve"> qui pourraient être automatisables.</w:t>
      </w:r>
    </w:p>
    <w:p w14:paraId="42BD5FA5" w14:textId="77777777" w:rsidR="00005D28" w:rsidRPr="0095360E" w:rsidRDefault="00005D28" w:rsidP="001528AA"/>
    <w:p w14:paraId="1578DDB3" w14:textId="4BDE34D6" w:rsidR="001528AA" w:rsidRDefault="001528AA" w:rsidP="001528AA">
      <w:pPr>
        <w:pStyle w:val="Titre1"/>
      </w:pPr>
      <w:bookmarkStart w:id="91" w:name="_Toc129012417"/>
      <w:r>
        <w:t>interface</w:t>
      </w:r>
      <w:r w:rsidR="00005D28">
        <w:t>S</w:t>
      </w:r>
      <w:bookmarkEnd w:id="91"/>
    </w:p>
    <w:p w14:paraId="0B02C2C9" w14:textId="77777777" w:rsidR="00074D26" w:rsidRDefault="00074D26" w:rsidP="001528AA"/>
    <w:p w14:paraId="0D992B2B" w14:textId="17D6D1B1" w:rsidR="00005D28" w:rsidRDefault="00005D28" w:rsidP="001528AA">
      <w:r>
        <w:t xml:space="preserve">Un système d’échange de fichiers </w:t>
      </w:r>
      <w:r w:rsidR="00593785">
        <w:t>sécurisé est proposé par le titulaire.</w:t>
      </w:r>
    </w:p>
    <w:p w14:paraId="273730F8" w14:textId="27AFC198" w:rsidR="00593785" w:rsidRDefault="00593785" w:rsidP="001528AA">
      <w:r>
        <w:t>Ce système d</w:t>
      </w:r>
      <w:r w:rsidR="00296F51">
        <w:t>’</w:t>
      </w:r>
      <w:r>
        <w:t xml:space="preserve">échange ne doit pas être imposé au travers d’un tunnel VPN permanent avec </w:t>
      </w:r>
      <w:ins w:id="92" w:author="HINCOURT SOPHIE" w:date="2025-10-17T10:03:00Z">
        <w:r w:rsidR="00B35B7E">
          <w:t>du CHU de Caen</w:t>
        </w:r>
      </w:ins>
      <w:del w:id="93" w:author="HINCOURT SOPHIE" w:date="2025-10-17T10:03:00Z">
        <w:r w:rsidDel="00B35B7E">
          <w:delText>l’établissement</w:delText>
        </w:r>
      </w:del>
      <w:r>
        <w:t>. Il est mis en œuvre au travers de protocole d’échanges sécurisé type https</w:t>
      </w:r>
      <w:r w:rsidR="00E47A1F">
        <w:t xml:space="preserve"> </w:t>
      </w:r>
      <w:r w:rsidR="00B5063A">
        <w:t>tls</w:t>
      </w:r>
      <w:r w:rsidR="003D10F5">
        <w:t>1</w:t>
      </w:r>
      <w:r w:rsidR="00E47A1F">
        <w:t>.3</w:t>
      </w:r>
      <w:r>
        <w:t>/</w:t>
      </w:r>
      <w:proofErr w:type="spellStart"/>
      <w:r>
        <w:t>ftps</w:t>
      </w:r>
      <w:proofErr w:type="spellEnd"/>
      <w:r>
        <w:t>/</w:t>
      </w:r>
      <w:proofErr w:type="spellStart"/>
      <w:r>
        <w:t>sftp</w:t>
      </w:r>
      <w:proofErr w:type="spellEnd"/>
      <w:r>
        <w:t>.</w:t>
      </w:r>
    </w:p>
    <w:p w14:paraId="4573713B" w14:textId="11AFCC59" w:rsidR="00005D28" w:rsidRDefault="00593785" w:rsidP="001528AA">
      <w:r>
        <w:t xml:space="preserve">Un accès </w:t>
      </w:r>
      <w:r w:rsidR="00896B4D">
        <w:t xml:space="preserve">est donné </w:t>
      </w:r>
      <w:ins w:id="94" w:author="HINCOURT SOPHIE" w:date="2025-10-17T10:03:00Z">
        <w:r w:rsidR="00B35B7E">
          <w:t>a</w:t>
        </w:r>
        <w:r w:rsidR="00B35B7E">
          <w:t>u CHU de Caen</w:t>
        </w:r>
      </w:ins>
      <w:del w:id="95" w:author="HINCOURT SOPHIE" w:date="2025-10-17T10:03:00Z">
        <w:r w:rsidR="00896B4D" w:rsidDel="00B35B7E">
          <w:delText xml:space="preserve">à l’établissement </w:delText>
        </w:r>
        <w:r w:rsidDel="00B35B7E">
          <w:delText>à</w:delText>
        </w:r>
      </w:del>
      <w:r>
        <w:t xml:space="preserve"> une super</w:t>
      </w:r>
      <w:r w:rsidR="0078181D">
        <w:t>vi</w:t>
      </w:r>
      <w:r>
        <w:t>sion des interfaces permet</w:t>
      </w:r>
      <w:r w:rsidR="00896B4D">
        <w:t>tant</w:t>
      </w:r>
      <w:r>
        <w:t xml:space="preserve"> de s’assurer </w:t>
      </w:r>
      <w:r w:rsidR="00896B4D">
        <w:t xml:space="preserve">que </w:t>
      </w:r>
      <w:r>
        <w:t>les traitements d’import et d’export ont</w:t>
      </w:r>
      <w:r w:rsidR="00896B4D">
        <w:t xml:space="preserve"> bien</w:t>
      </w:r>
      <w:r>
        <w:t xml:space="preserve"> fonctionnés. Si ce système n’est pas proposé alors la supervision est faite par le titulaire afin de s’assurer </w:t>
      </w:r>
      <w:r w:rsidR="00896B4D">
        <w:t>d’un</w:t>
      </w:r>
      <w:r>
        <w:t xml:space="preserve"> bon fonctionnement de traitements d’interface</w:t>
      </w:r>
      <w:r w:rsidR="00CE0F3A">
        <w:t>.</w:t>
      </w:r>
      <w:r w:rsidR="007D5887">
        <w:t xml:space="preserve"> </w:t>
      </w:r>
      <w:r w:rsidR="00CE0F3A">
        <w:t>Dans ce cadre,</w:t>
      </w:r>
      <w:r w:rsidR="005F2261">
        <w:t xml:space="preserve"> un rapport d’exécution est envoyé </w:t>
      </w:r>
      <w:ins w:id="96" w:author="HINCOURT SOPHIE" w:date="2025-10-17T10:04:00Z">
        <w:r w:rsidR="00B35B7E">
          <w:t>a</w:t>
        </w:r>
        <w:r w:rsidR="00B35B7E">
          <w:t>u CHU de Caen</w:t>
        </w:r>
      </w:ins>
      <w:del w:id="97" w:author="HINCOURT SOPHIE" w:date="2025-10-17T10:04:00Z">
        <w:r w:rsidR="005F2261" w:rsidDel="00B35B7E">
          <w:delText xml:space="preserve">à l’établissement </w:delText>
        </w:r>
      </w:del>
      <w:ins w:id="98" w:author="HINCOURT SOPHIE" w:date="2025-10-17T10:04:00Z">
        <w:r w:rsidR="00B35B7E">
          <w:t xml:space="preserve"> </w:t>
        </w:r>
      </w:ins>
      <w:r w:rsidR="005F2261">
        <w:t xml:space="preserve">à fréquence </w:t>
      </w:r>
      <w:r w:rsidR="00BF7561">
        <w:t>régulière</w:t>
      </w:r>
      <w:r w:rsidR="005F2261">
        <w:t xml:space="preserve"> (minimum une fois par </w:t>
      </w:r>
      <w:r w:rsidR="00ED6D2A">
        <w:t>m</w:t>
      </w:r>
      <w:r w:rsidR="005F2261">
        <w:t>ois)</w:t>
      </w:r>
      <w:r>
        <w:t>.</w:t>
      </w:r>
    </w:p>
    <w:p w14:paraId="427AA795" w14:textId="1EB21D39" w:rsidR="00074D26" w:rsidRDefault="00074D26" w:rsidP="001528AA"/>
    <w:p w14:paraId="799B78AA" w14:textId="23AD4EF7" w:rsidR="00D82E1E" w:rsidRDefault="00D82E1E" w:rsidP="00D82E1E">
      <w:pPr>
        <w:pStyle w:val="Titre1"/>
      </w:pPr>
      <w:bookmarkStart w:id="99" w:name="_Toc129012418"/>
      <w:r>
        <w:t>SUIVI DES LOGS</w:t>
      </w:r>
      <w:bookmarkEnd w:id="99"/>
    </w:p>
    <w:p w14:paraId="5C710658" w14:textId="77777777" w:rsidR="00D82E1E" w:rsidRDefault="00D82E1E" w:rsidP="00D82E1E"/>
    <w:p w14:paraId="41DBD5DD" w14:textId="2E76998E" w:rsidR="00D13009" w:rsidRDefault="00B35B7E" w:rsidP="00D82E1E">
      <w:ins w:id="100" w:author="HINCOURT SOPHIE" w:date="2025-10-17T10:04:00Z">
        <w:r>
          <w:t>Le</w:t>
        </w:r>
        <w:r>
          <w:t xml:space="preserve"> CHU de Caen</w:t>
        </w:r>
      </w:ins>
      <w:del w:id="101" w:author="HINCOURT SOPHIE" w:date="2025-10-17T10:04:00Z">
        <w:r w:rsidR="00D13009" w:rsidDel="00B35B7E">
          <w:delText>L’établissement</w:delText>
        </w:r>
      </w:del>
      <w:r w:rsidR="00D13009">
        <w:t xml:space="preserve"> doit, au travers de la directive NIS, avoir un accès complet aux logs de la solution applicative. Les logs sont conservés à minima 6 mois.</w:t>
      </w:r>
    </w:p>
    <w:p w14:paraId="770D5015" w14:textId="52085CCA" w:rsidR="00D82E1E" w:rsidRDefault="00D82E1E" w:rsidP="00D82E1E">
      <w:r>
        <w:t>Un système d’échange de fichiers sécurisé est proposé par le titulaire</w:t>
      </w:r>
      <w:r w:rsidR="00D13009">
        <w:t xml:space="preserve"> pour récupérer ces logs de façon autonome</w:t>
      </w:r>
      <w:r>
        <w:t>.</w:t>
      </w:r>
    </w:p>
    <w:p w14:paraId="54C627F8" w14:textId="77777777" w:rsidR="00D82E1E" w:rsidRDefault="00D82E1E" w:rsidP="00D82E1E">
      <w:r>
        <w:t>Ce système d’échange ne doit pas être imposé au travers d’un tunnel VPN permanent avec l’établissement. Il est mis en œuvre au travers de protocole d’échanges sécurisé type https TLS1.3/</w:t>
      </w:r>
      <w:proofErr w:type="spellStart"/>
      <w:r>
        <w:t>ftps</w:t>
      </w:r>
      <w:proofErr w:type="spellEnd"/>
      <w:r>
        <w:t>/</w:t>
      </w:r>
      <w:proofErr w:type="spellStart"/>
      <w:r>
        <w:t>sftp</w:t>
      </w:r>
      <w:proofErr w:type="spellEnd"/>
      <w:r>
        <w:t>.</w:t>
      </w:r>
    </w:p>
    <w:p w14:paraId="3217E109" w14:textId="77777777" w:rsidR="00292FF6" w:rsidRDefault="00292FF6" w:rsidP="001528AA"/>
    <w:p w14:paraId="53E69193" w14:textId="43C90319" w:rsidR="001528AA" w:rsidRDefault="001528AA" w:rsidP="001528AA">
      <w:pPr>
        <w:pStyle w:val="Titre1"/>
      </w:pPr>
      <w:bookmarkStart w:id="102" w:name="_Toc129012419"/>
      <w:r>
        <w:t>Communication</w:t>
      </w:r>
      <w:bookmarkEnd w:id="102"/>
    </w:p>
    <w:p w14:paraId="093C6863" w14:textId="77777777" w:rsidR="00074D26" w:rsidRDefault="00074D26" w:rsidP="001528AA"/>
    <w:p w14:paraId="230B138E" w14:textId="5798D2EF" w:rsidR="00FF58F0" w:rsidRDefault="00FF58F0" w:rsidP="001528AA">
      <w:r>
        <w:t>La communication porte sur les évolutions et les incidents déclarés</w:t>
      </w:r>
      <w:r w:rsidR="00620536" w:rsidRPr="00620536">
        <w:t xml:space="preserve"> </w:t>
      </w:r>
      <w:r w:rsidR="00620536">
        <w:t xml:space="preserve">ainsi que la date estimée de mise à disposition </w:t>
      </w:r>
      <w:del w:id="103" w:author="HINCOURT SOPHIE" w:date="2025-10-17T10:05:00Z">
        <w:r w:rsidR="00620536" w:rsidDel="00B35B7E">
          <w:delText>à l’établissement</w:delText>
        </w:r>
      </w:del>
      <w:ins w:id="104" w:author="HINCOURT SOPHIE" w:date="2025-10-17T10:04:00Z">
        <w:r w:rsidR="00B35B7E">
          <w:t>a</w:t>
        </w:r>
        <w:r w:rsidR="00B35B7E">
          <w:t>u CHU de Caen</w:t>
        </w:r>
      </w:ins>
      <w:r>
        <w:t>.</w:t>
      </w:r>
    </w:p>
    <w:p w14:paraId="18C65A36" w14:textId="7B901BD7" w:rsidR="00FE0052" w:rsidRDefault="00FE0052" w:rsidP="001528AA">
      <w:r>
        <w:t xml:space="preserve">Les nouvelles versions </w:t>
      </w:r>
      <w:r w:rsidR="00FF58F0">
        <w:t>applicatives</w:t>
      </w:r>
      <w:r>
        <w:t xml:space="preserve"> </w:t>
      </w:r>
      <w:r w:rsidR="005814FB">
        <w:t xml:space="preserve">et les versions </w:t>
      </w:r>
      <w:r w:rsidR="00166C85">
        <w:t>réglementaires</w:t>
      </w:r>
      <w:r w:rsidR="005814FB">
        <w:t xml:space="preserve"> </w:t>
      </w:r>
      <w:r>
        <w:t>sont communiquées en amont de leur l</w:t>
      </w:r>
      <w:r w:rsidR="00FF58F0">
        <w:t>i</w:t>
      </w:r>
      <w:r>
        <w:t>vraison.</w:t>
      </w:r>
      <w:r w:rsidR="00C12648">
        <w:t xml:space="preserve"> </w:t>
      </w:r>
    </w:p>
    <w:p w14:paraId="2419A90B" w14:textId="437E7DBE" w:rsidR="004B6037" w:rsidRDefault="004B6037" w:rsidP="001528AA">
      <w:r>
        <w:t xml:space="preserve">Les </w:t>
      </w:r>
      <w:r w:rsidR="00426D48">
        <w:t>évolutions</w:t>
      </w:r>
      <w:r>
        <w:t xml:space="preserve"> </w:t>
      </w:r>
      <w:r w:rsidR="00426D48">
        <w:t>règlementaires</w:t>
      </w:r>
      <w:r>
        <w:t xml:space="preserve"> sont communi</w:t>
      </w:r>
      <w:r w:rsidR="00426D48">
        <w:t>quées avec le document associé</w:t>
      </w:r>
      <w:r w:rsidR="005814FB">
        <w:t xml:space="preserve"> et l’écart à prendre en compte pour </w:t>
      </w:r>
      <w:del w:id="105" w:author="HINCOURT SOPHIE" w:date="2025-10-17T10:05:00Z">
        <w:r w:rsidR="005814FB" w:rsidDel="00B35B7E">
          <w:delText>l’établissement</w:delText>
        </w:r>
      </w:del>
      <w:ins w:id="106" w:author="HINCOURT SOPHIE" w:date="2025-10-17T10:05:00Z">
        <w:r w:rsidR="00B35B7E">
          <w:t>le</w:t>
        </w:r>
        <w:r w:rsidR="00B35B7E">
          <w:t xml:space="preserve"> CHU de Caen</w:t>
        </w:r>
      </w:ins>
      <w:r w:rsidR="00426D48">
        <w:t>.</w:t>
      </w:r>
    </w:p>
    <w:p w14:paraId="3F1FFE75" w14:textId="6B3E285E" w:rsidR="00FF58F0" w:rsidRDefault="00FF58F0" w:rsidP="001528AA">
      <w:r>
        <w:t>De même tout incident connu et déclaré doit être communiqué par le titulaire avec sa solution de contournement et/ou sa date de résolution estimée.</w:t>
      </w:r>
    </w:p>
    <w:p w14:paraId="4A9F95BC" w14:textId="6740233D" w:rsidR="00FF58F0" w:rsidRDefault="00FF58F0" w:rsidP="001528AA"/>
    <w:p w14:paraId="335A0CBE" w14:textId="66AAC9F2" w:rsidR="00FF58F0" w:rsidRPr="00FF58F0" w:rsidDel="00B35B7E" w:rsidRDefault="00FF511B" w:rsidP="00FF511B">
      <w:pPr>
        <w:tabs>
          <w:tab w:val="left" w:pos="5805"/>
        </w:tabs>
        <w:rPr>
          <w:del w:id="107" w:author="HINCOURT SOPHIE" w:date="2025-10-17T10:05:00Z"/>
        </w:rPr>
      </w:pPr>
      <w:r>
        <w:tab/>
      </w:r>
    </w:p>
    <w:p w14:paraId="58824D45" w14:textId="411246A5" w:rsidR="00FF58F0" w:rsidRPr="00FF58F0" w:rsidDel="00B35B7E" w:rsidRDefault="00FF58F0" w:rsidP="00B35B7E">
      <w:pPr>
        <w:tabs>
          <w:tab w:val="left" w:pos="5805"/>
        </w:tabs>
        <w:rPr>
          <w:del w:id="108" w:author="HINCOURT SOPHIE" w:date="2025-10-17T10:05:00Z"/>
        </w:rPr>
        <w:pPrChange w:id="109" w:author="HINCOURT SOPHIE" w:date="2025-10-17T10:05:00Z">
          <w:pPr/>
        </w:pPrChange>
      </w:pPr>
    </w:p>
    <w:p w14:paraId="0B981047" w14:textId="752CF9D6" w:rsidR="00FF58F0" w:rsidRPr="00FF58F0" w:rsidDel="00B35B7E" w:rsidRDefault="00FF58F0" w:rsidP="00FF58F0">
      <w:pPr>
        <w:rPr>
          <w:del w:id="110" w:author="HINCOURT SOPHIE" w:date="2025-10-17T10:05:00Z"/>
        </w:rPr>
      </w:pPr>
    </w:p>
    <w:p w14:paraId="2294C21D" w14:textId="19DB42A2" w:rsidR="00FF58F0" w:rsidRPr="00FF58F0" w:rsidRDefault="00FF58F0" w:rsidP="00B35B7E">
      <w:pPr>
        <w:jc w:val="center"/>
      </w:pPr>
      <w:bookmarkStart w:id="111" w:name="_GoBack"/>
      <w:bookmarkEnd w:id="111"/>
    </w:p>
    <w:sectPr w:rsidR="00FF58F0" w:rsidRPr="00FF58F0" w:rsidSect="00104352">
      <w:footerReference w:type="default" r:id="rId9"/>
      <w:footerReference w:type="first" r:id="rId10"/>
      <w:pgSz w:w="11906" w:h="16838"/>
      <w:pgMar w:top="1021" w:right="1134" w:bottom="1134" w:left="1418" w:header="397" w:footer="0" w:gutter="0"/>
      <w:paperSrc w:first="265" w:other="265"/>
      <w:pgBorders w:offsetFrom="page">
        <w:bottom w:val="single" w:sz="4"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9DCEB" w14:textId="77777777" w:rsidR="00E63D3A" w:rsidRDefault="00E63D3A" w:rsidP="005A7891">
      <w:r>
        <w:separator/>
      </w:r>
    </w:p>
  </w:endnote>
  <w:endnote w:type="continuationSeparator" w:id="0">
    <w:p w14:paraId="280F3E01" w14:textId="77777777" w:rsidR="00E63D3A" w:rsidRDefault="00E63D3A" w:rsidP="005A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ll Sans MT">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D6F8E" w14:textId="05798E35" w:rsidR="001A0E4F" w:rsidDel="00F92958" w:rsidRDefault="001636F6" w:rsidP="005A7891">
    <w:pPr>
      <w:pStyle w:val="Pieddepage"/>
      <w:rPr>
        <w:del w:id="112" w:author="RIZZOTTO DOSSIN LAETITIA" w:date="2017-08-03T09:48:00Z"/>
      </w:rPr>
    </w:pPr>
    <w:r>
      <w:t xml:space="preserve">CHU CAEN – </w:t>
    </w:r>
    <w:r w:rsidR="00145005">
      <w:t xml:space="preserve">CCTP </w:t>
    </w:r>
    <w:r w:rsidR="00FF58F0">
      <w:t xml:space="preserve">HEBERGEMENT </w:t>
    </w:r>
    <w:r w:rsidR="00FF511B">
      <w:t>EXTERNALISE –</w:t>
    </w:r>
    <w:r w:rsidR="000C7F2B">
      <w:t xml:space="preserve"> </w:t>
    </w:r>
    <w:r>
      <w:t xml:space="preserve"> </w:t>
    </w:r>
    <w:r>
      <w:fldChar w:fldCharType="begin"/>
    </w:r>
    <w:r>
      <w:instrText>PAGE   \* MERGEFORMAT</w:instrText>
    </w:r>
    <w:r>
      <w:fldChar w:fldCharType="separate"/>
    </w:r>
    <w:r w:rsidR="003C7E0C">
      <w:rPr>
        <w:noProof/>
      </w:rPr>
      <w:t>4</w:t>
    </w:r>
    <w:r>
      <w:fldChar w:fldCharType="end"/>
    </w:r>
  </w:p>
  <w:p w14:paraId="73FD8103" w14:textId="77777777" w:rsidR="001A0E4F" w:rsidDel="00F92958" w:rsidRDefault="00B35B7E" w:rsidP="005A7891">
    <w:pPr>
      <w:pStyle w:val="Pieddepage"/>
      <w:rPr>
        <w:del w:id="113" w:author="RIZZOTTO DOSSIN LAETITIA" w:date="2017-08-03T09:48:00Z"/>
      </w:rPr>
    </w:pPr>
  </w:p>
  <w:p w14:paraId="5F4B358B" w14:textId="77777777" w:rsidR="001A0E4F" w:rsidRDefault="00B35B7E" w:rsidP="005A7891">
    <w:pPr>
      <w:pStyle w:val="Pieddepage"/>
    </w:pPr>
  </w:p>
  <w:p w14:paraId="6351ED3C" w14:textId="77777777" w:rsidR="002860DE" w:rsidRDefault="002860DE" w:rsidP="005A7891"/>
  <w:p w14:paraId="59070B89" w14:textId="77777777" w:rsidR="002860DE" w:rsidRDefault="002860DE" w:rsidP="005A78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A3402" w14:textId="7F699A20" w:rsidR="00104352" w:rsidRDefault="001636F6" w:rsidP="005A7891">
    <w:pPr>
      <w:pStyle w:val="Pieddepage"/>
    </w:pPr>
    <w:ins w:id="114" w:author="JAUBERT YVAN" w:date="2019-09-16T17:57:00Z">
      <w:r>
        <w:t>CHU CAEN</w:t>
      </w:r>
    </w:ins>
  </w:p>
  <w:p w14:paraId="394B529A" w14:textId="6AA1CFB5" w:rsidR="001A0E4F" w:rsidRDefault="00070CB5" w:rsidP="005A7891">
    <w:pPr>
      <w:pStyle w:val="Pieddepage"/>
      <w:rPr>
        <w:ins w:id="115" w:author="JAUBERT YVAN" w:date="2019-09-16T17:57:00Z"/>
      </w:rPr>
    </w:pPr>
    <w:r>
      <w:t>CCTP</w:t>
    </w:r>
    <w:ins w:id="116" w:author="JAUBERT YVAN" w:date="2019-09-16T17:57:00Z">
      <w:r w:rsidR="001636F6">
        <w:t xml:space="preserve"> – </w:t>
      </w:r>
    </w:ins>
    <w:r>
      <w:t xml:space="preserve">NIVEAU DE </w:t>
    </w:r>
    <w:ins w:id="117" w:author="JAUBERT YVAN" w:date="2019-09-16T17:57:00Z">
      <w:r w:rsidR="001636F6">
        <w:t>MAINTENANCE</w:t>
      </w:r>
    </w:ins>
  </w:p>
  <w:p w14:paraId="19ACBF94" w14:textId="77777777" w:rsidR="001A0E4F" w:rsidDel="00DE67B5" w:rsidRDefault="001636F6" w:rsidP="005A7891">
    <w:pPr>
      <w:pStyle w:val="Pieddepage"/>
      <w:rPr>
        <w:del w:id="118" w:author="JAUBERT YVAN" w:date="2019-09-16T17:57:00Z"/>
      </w:rPr>
    </w:pPr>
    <w:del w:id="119" w:author="JAUBERT YVAN" w:date="2019-09-16T17:57:00Z">
      <w:r w:rsidDel="00DE67B5">
        <w:delText xml:space="preserve">CHU CAEN – CCTP LACTARIUM -       </w:delText>
      </w:r>
      <w:r w:rsidDel="00DE67B5">
        <w:fldChar w:fldCharType="begin"/>
      </w:r>
      <w:r w:rsidDel="00DE67B5">
        <w:delInstrText>PAGE   \* MERGEFORMAT</w:delInstrText>
      </w:r>
      <w:r w:rsidDel="00DE67B5">
        <w:fldChar w:fldCharType="separate"/>
      </w:r>
      <w:r w:rsidDel="00DE67B5">
        <w:rPr>
          <w:noProof/>
        </w:rPr>
        <w:delText>1</w:delText>
      </w:r>
      <w:r w:rsidDel="00DE67B5">
        <w:fldChar w:fldCharType="end"/>
      </w:r>
    </w:del>
  </w:p>
  <w:p w14:paraId="133E5E3F" w14:textId="77777777" w:rsidR="001A0E4F" w:rsidRDefault="00B35B7E" w:rsidP="005A7891">
    <w:pPr>
      <w:pStyle w:val="Pieddepage"/>
    </w:pPr>
  </w:p>
  <w:p w14:paraId="5AB24351" w14:textId="77777777" w:rsidR="001A0E4F" w:rsidRDefault="00B35B7E" w:rsidP="005A7891">
    <w:pPr>
      <w:pStyle w:val="Pieddepage"/>
    </w:pPr>
  </w:p>
  <w:p w14:paraId="03CD6F9E" w14:textId="77777777" w:rsidR="002860DE" w:rsidRDefault="002860DE" w:rsidP="005A7891"/>
  <w:p w14:paraId="7B3FB72B" w14:textId="77777777" w:rsidR="002860DE" w:rsidRDefault="002860DE" w:rsidP="005A78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A72F5" w14:textId="77777777" w:rsidR="00E63D3A" w:rsidRDefault="00E63D3A" w:rsidP="005A7891">
      <w:r>
        <w:separator/>
      </w:r>
    </w:p>
  </w:footnote>
  <w:footnote w:type="continuationSeparator" w:id="0">
    <w:p w14:paraId="1090D9AE" w14:textId="77777777" w:rsidR="00E63D3A" w:rsidRDefault="00E63D3A" w:rsidP="005A7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6731D"/>
    <w:multiLevelType w:val="hybridMultilevel"/>
    <w:tmpl w:val="DA56BACE"/>
    <w:lvl w:ilvl="0" w:tplc="7DB6349E">
      <w:start w:val="2"/>
      <w:numFmt w:val="bullet"/>
      <w:lvlText w:val="-"/>
      <w:lvlJc w:val="left"/>
      <w:pPr>
        <w:tabs>
          <w:tab w:val="num" w:pos="1287"/>
        </w:tabs>
        <w:ind w:left="1287" w:hanging="360"/>
      </w:pPr>
      <w:rPr>
        <w:rFonts w:ascii="Times New Roman" w:eastAsia="Times New Roman" w:hAnsi="Times New Roman" w:cs="Times New Roman" w:hint="default"/>
      </w:rPr>
    </w:lvl>
    <w:lvl w:ilvl="1" w:tplc="1C987186">
      <w:start w:val="1"/>
      <w:numFmt w:val="bullet"/>
      <w:pStyle w:val="NormalWithPuce2"/>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ED82D75"/>
    <w:multiLevelType w:val="hybridMultilevel"/>
    <w:tmpl w:val="D3061B34"/>
    <w:lvl w:ilvl="0" w:tplc="E6944D2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B23099"/>
    <w:multiLevelType w:val="multilevel"/>
    <w:tmpl w:val="96AA6704"/>
    <w:lvl w:ilvl="0">
      <w:start w:val="1"/>
      <w:numFmt w:val="decimal"/>
      <w:pStyle w:val="Titre1"/>
      <w:lvlText w:val="%1."/>
      <w:lvlJc w:val="left"/>
      <w:pPr>
        <w:ind w:left="360" w:hanging="360"/>
      </w:pPr>
      <w:rPr>
        <w:rFonts w:hint="default"/>
      </w:rPr>
    </w:lvl>
    <w:lvl w:ilvl="1">
      <w:start w:val="1"/>
      <w:numFmt w:val="decimal"/>
      <w:pStyle w:val="Titre2"/>
      <w:lvlText w:val="%1.%2."/>
      <w:lvlJc w:val="left"/>
      <w:pPr>
        <w:ind w:left="1141"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833C0C"/>
    <w:multiLevelType w:val="hybridMultilevel"/>
    <w:tmpl w:val="1FC8800C"/>
    <w:lvl w:ilvl="0" w:tplc="8D4C2B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E26C97"/>
    <w:multiLevelType w:val="hybridMultilevel"/>
    <w:tmpl w:val="50B0FD60"/>
    <w:lvl w:ilvl="0" w:tplc="AC3E3D4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0E7017"/>
    <w:multiLevelType w:val="hybridMultilevel"/>
    <w:tmpl w:val="920C7BFC"/>
    <w:lvl w:ilvl="0" w:tplc="3848746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6D4D57"/>
    <w:multiLevelType w:val="hybridMultilevel"/>
    <w:tmpl w:val="51024D36"/>
    <w:lvl w:ilvl="0" w:tplc="6572640C">
      <w:numFmt w:val="bullet"/>
      <w:pStyle w:val="NormalWithPuce"/>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2"/>
  </w:num>
  <w:num w:numId="5">
    <w:abstractNumId w:val="3"/>
  </w:num>
  <w:num w:numId="6">
    <w:abstractNumId w:val="5"/>
  </w:num>
  <w:num w:numId="7">
    <w:abstractNumId w:val="1"/>
  </w:num>
  <w:num w:numId="8">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INCOURT SOPHIE">
    <w15:presenceInfo w15:providerId="AD" w15:userId="S-1-5-21-232086345-1749623236-1332781798-107633"/>
  </w15:person>
  <w15:person w15:author="RIZZOTTO DOSSIN LAETITIA">
    <w15:presenceInfo w15:providerId="AD" w15:userId="S-1-5-21-232086345-1749623236-1332781798-6274"/>
  </w15:person>
  <w15:person w15:author="JAUBERT YVAN">
    <w15:presenceInfo w15:providerId="AD" w15:userId="S-1-5-21-232086345-1749623236-1332781798-117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E26"/>
    <w:rsid w:val="0000513A"/>
    <w:rsid w:val="00005D28"/>
    <w:rsid w:val="000072EC"/>
    <w:rsid w:val="0001085F"/>
    <w:rsid w:val="00011964"/>
    <w:rsid w:val="00021AD2"/>
    <w:rsid w:val="00062A98"/>
    <w:rsid w:val="00070CB5"/>
    <w:rsid w:val="00074D26"/>
    <w:rsid w:val="000810EE"/>
    <w:rsid w:val="000849DC"/>
    <w:rsid w:val="000B4FB5"/>
    <w:rsid w:val="000C7F2B"/>
    <w:rsid w:val="000D3DF9"/>
    <w:rsid w:val="000D6470"/>
    <w:rsid w:val="000F000D"/>
    <w:rsid w:val="000F4A6D"/>
    <w:rsid w:val="000F6A04"/>
    <w:rsid w:val="00102FCE"/>
    <w:rsid w:val="00104352"/>
    <w:rsid w:val="0012396F"/>
    <w:rsid w:val="001261F1"/>
    <w:rsid w:val="0013337D"/>
    <w:rsid w:val="00145005"/>
    <w:rsid w:val="001527B0"/>
    <w:rsid w:val="001528AA"/>
    <w:rsid w:val="00155C3B"/>
    <w:rsid w:val="00161E69"/>
    <w:rsid w:val="001636F6"/>
    <w:rsid w:val="00166C85"/>
    <w:rsid w:val="001A13DF"/>
    <w:rsid w:val="001A1D41"/>
    <w:rsid w:val="001B154F"/>
    <w:rsid w:val="001E442B"/>
    <w:rsid w:val="001E5F2C"/>
    <w:rsid w:val="00205172"/>
    <w:rsid w:val="00255F67"/>
    <w:rsid w:val="0026121F"/>
    <w:rsid w:val="0027361A"/>
    <w:rsid w:val="002860DE"/>
    <w:rsid w:val="00292FF6"/>
    <w:rsid w:val="00296D24"/>
    <w:rsid w:val="00296F51"/>
    <w:rsid w:val="002A7564"/>
    <w:rsid w:val="002B1BF9"/>
    <w:rsid w:val="002B1E4D"/>
    <w:rsid w:val="002C0121"/>
    <w:rsid w:val="002C0D65"/>
    <w:rsid w:val="002C419C"/>
    <w:rsid w:val="002E1259"/>
    <w:rsid w:val="00323E90"/>
    <w:rsid w:val="00327FA3"/>
    <w:rsid w:val="003454C0"/>
    <w:rsid w:val="00346F82"/>
    <w:rsid w:val="0035020B"/>
    <w:rsid w:val="003528EF"/>
    <w:rsid w:val="0036240C"/>
    <w:rsid w:val="00372CD9"/>
    <w:rsid w:val="00373614"/>
    <w:rsid w:val="003870D3"/>
    <w:rsid w:val="003C1F6A"/>
    <w:rsid w:val="003C2233"/>
    <w:rsid w:val="003C7E0C"/>
    <w:rsid w:val="003D10F5"/>
    <w:rsid w:val="003E4B2B"/>
    <w:rsid w:val="003E56D8"/>
    <w:rsid w:val="003E71C4"/>
    <w:rsid w:val="003F2E72"/>
    <w:rsid w:val="0042637E"/>
    <w:rsid w:val="00426D48"/>
    <w:rsid w:val="004306B2"/>
    <w:rsid w:val="0043773F"/>
    <w:rsid w:val="00463B3A"/>
    <w:rsid w:val="00473142"/>
    <w:rsid w:val="004764FD"/>
    <w:rsid w:val="004843EA"/>
    <w:rsid w:val="00491D50"/>
    <w:rsid w:val="004B37C9"/>
    <w:rsid w:val="004B6037"/>
    <w:rsid w:val="004C3D45"/>
    <w:rsid w:val="004D67F6"/>
    <w:rsid w:val="004E1E16"/>
    <w:rsid w:val="004E77AF"/>
    <w:rsid w:val="00504C66"/>
    <w:rsid w:val="005054D3"/>
    <w:rsid w:val="00573CF7"/>
    <w:rsid w:val="005814FB"/>
    <w:rsid w:val="00584D43"/>
    <w:rsid w:val="00593785"/>
    <w:rsid w:val="005A7891"/>
    <w:rsid w:val="005B2A90"/>
    <w:rsid w:val="005C2225"/>
    <w:rsid w:val="005C399C"/>
    <w:rsid w:val="005D1BF4"/>
    <w:rsid w:val="005E4153"/>
    <w:rsid w:val="005E4BF5"/>
    <w:rsid w:val="005F2261"/>
    <w:rsid w:val="005F6C82"/>
    <w:rsid w:val="00600F6B"/>
    <w:rsid w:val="00604A11"/>
    <w:rsid w:val="00620536"/>
    <w:rsid w:val="00635B1C"/>
    <w:rsid w:val="00657E21"/>
    <w:rsid w:val="006608B2"/>
    <w:rsid w:val="006747F9"/>
    <w:rsid w:val="006A3C2B"/>
    <w:rsid w:val="006A62D1"/>
    <w:rsid w:val="006C00D1"/>
    <w:rsid w:val="006C275E"/>
    <w:rsid w:val="006C60E8"/>
    <w:rsid w:val="006C689F"/>
    <w:rsid w:val="006F2CB1"/>
    <w:rsid w:val="00716382"/>
    <w:rsid w:val="00726E3B"/>
    <w:rsid w:val="00730D6D"/>
    <w:rsid w:val="00734F11"/>
    <w:rsid w:val="007479A8"/>
    <w:rsid w:val="0075615C"/>
    <w:rsid w:val="00760514"/>
    <w:rsid w:val="00771B7E"/>
    <w:rsid w:val="007767A6"/>
    <w:rsid w:val="0078181D"/>
    <w:rsid w:val="007875C0"/>
    <w:rsid w:val="00795C15"/>
    <w:rsid w:val="007A7048"/>
    <w:rsid w:val="007B663C"/>
    <w:rsid w:val="007C21FB"/>
    <w:rsid w:val="007D5887"/>
    <w:rsid w:val="007E3F65"/>
    <w:rsid w:val="00804380"/>
    <w:rsid w:val="00804C24"/>
    <w:rsid w:val="00810286"/>
    <w:rsid w:val="00814910"/>
    <w:rsid w:val="00815893"/>
    <w:rsid w:val="0082553F"/>
    <w:rsid w:val="0084691D"/>
    <w:rsid w:val="00850AED"/>
    <w:rsid w:val="00855FDC"/>
    <w:rsid w:val="00874EA9"/>
    <w:rsid w:val="00896B4D"/>
    <w:rsid w:val="00896EA7"/>
    <w:rsid w:val="008B5086"/>
    <w:rsid w:val="008D2948"/>
    <w:rsid w:val="008F6AB2"/>
    <w:rsid w:val="00902A2A"/>
    <w:rsid w:val="009043AB"/>
    <w:rsid w:val="00916A9D"/>
    <w:rsid w:val="009233F0"/>
    <w:rsid w:val="00930481"/>
    <w:rsid w:val="00962806"/>
    <w:rsid w:val="009745A9"/>
    <w:rsid w:val="009A78A5"/>
    <w:rsid w:val="009B3280"/>
    <w:rsid w:val="009B4523"/>
    <w:rsid w:val="009B4CC2"/>
    <w:rsid w:val="009E1237"/>
    <w:rsid w:val="009E5805"/>
    <w:rsid w:val="00A07A09"/>
    <w:rsid w:val="00A172C4"/>
    <w:rsid w:val="00A2007E"/>
    <w:rsid w:val="00A277C1"/>
    <w:rsid w:val="00A469BB"/>
    <w:rsid w:val="00A5081E"/>
    <w:rsid w:val="00A61A8D"/>
    <w:rsid w:val="00A66A5D"/>
    <w:rsid w:val="00A73FA7"/>
    <w:rsid w:val="00A85DF2"/>
    <w:rsid w:val="00A97DA2"/>
    <w:rsid w:val="00AD1E26"/>
    <w:rsid w:val="00AE0FEC"/>
    <w:rsid w:val="00AE1FC4"/>
    <w:rsid w:val="00AE649B"/>
    <w:rsid w:val="00AE722A"/>
    <w:rsid w:val="00AF1DAC"/>
    <w:rsid w:val="00AF7DEA"/>
    <w:rsid w:val="00B036F7"/>
    <w:rsid w:val="00B135EA"/>
    <w:rsid w:val="00B35B7E"/>
    <w:rsid w:val="00B5063A"/>
    <w:rsid w:val="00B521FA"/>
    <w:rsid w:val="00B55BD8"/>
    <w:rsid w:val="00B6332B"/>
    <w:rsid w:val="00B76F89"/>
    <w:rsid w:val="00B91A3B"/>
    <w:rsid w:val="00BA7139"/>
    <w:rsid w:val="00BB0BDD"/>
    <w:rsid w:val="00BD5968"/>
    <w:rsid w:val="00BE1E03"/>
    <w:rsid w:val="00BE2818"/>
    <w:rsid w:val="00BE6697"/>
    <w:rsid w:val="00BF362D"/>
    <w:rsid w:val="00BF7561"/>
    <w:rsid w:val="00C037AD"/>
    <w:rsid w:val="00C12648"/>
    <w:rsid w:val="00C136DD"/>
    <w:rsid w:val="00C16EC9"/>
    <w:rsid w:val="00C32A45"/>
    <w:rsid w:val="00C35297"/>
    <w:rsid w:val="00C46075"/>
    <w:rsid w:val="00C75BEA"/>
    <w:rsid w:val="00C83232"/>
    <w:rsid w:val="00C872B9"/>
    <w:rsid w:val="00C90E7A"/>
    <w:rsid w:val="00C93BA0"/>
    <w:rsid w:val="00CB7FBA"/>
    <w:rsid w:val="00CD736A"/>
    <w:rsid w:val="00CE0F3A"/>
    <w:rsid w:val="00CE6186"/>
    <w:rsid w:val="00CF1133"/>
    <w:rsid w:val="00CF2728"/>
    <w:rsid w:val="00CF29AF"/>
    <w:rsid w:val="00CF6650"/>
    <w:rsid w:val="00D0173D"/>
    <w:rsid w:val="00D13009"/>
    <w:rsid w:val="00D15AF3"/>
    <w:rsid w:val="00D16ABD"/>
    <w:rsid w:val="00D22D43"/>
    <w:rsid w:val="00D52E9D"/>
    <w:rsid w:val="00D54586"/>
    <w:rsid w:val="00D56B03"/>
    <w:rsid w:val="00D57AF9"/>
    <w:rsid w:val="00D82E1E"/>
    <w:rsid w:val="00D877BB"/>
    <w:rsid w:val="00DB6F8D"/>
    <w:rsid w:val="00DC2926"/>
    <w:rsid w:val="00DC661E"/>
    <w:rsid w:val="00DE1DB4"/>
    <w:rsid w:val="00DF6927"/>
    <w:rsid w:val="00E15AE5"/>
    <w:rsid w:val="00E32F9B"/>
    <w:rsid w:val="00E33687"/>
    <w:rsid w:val="00E43E26"/>
    <w:rsid w:val="00E4699A"/>
    <w:rsid w:val="00E47A1F"/>
    <w:rsid w:val="00E509D1"/>
    <w:rsid w:val="00E60D4F"/>
    <w:rsid w:val="00E63D3A"/>
    <w:rsid w:val="00E7600C"/>
    <w:rsid w:val="00E90352"/>
    <w:rsid w:val="00E93C70"/>
    <w:rsid w:val="00EA104F"/>
    <w:rsid w:val="00ED4F87"/>
    <w:rsid w:val="00ED6D2A"/>
    <w:rsid w:val="00EF4B53"/>
    <w:rsid w:val="00F00591"/>
    <w:rsid w:val="00F01548"/>
    <w:rsid w:val="00F10540"/>
    <w:rsid w:val="00F14709"/>
    <w:rsid w:val="00F162C7"/>
    <w:rsid w:val="00F21414"/>
    <w:rsid w:val="00F24E8E"/>
    <w:rsid w:val="00F26579"/>
    <w:rsid w:val="00F462C3"/>
    <w:rsid w:val="00F47658"/>
    <w:rsid w:val="00F5425D"/>
    <w:rsid w:val="00F5748F"/>
    <w:rsid w:val="00F71E10"/>
    <w:rsid w:val="00FB2A01"/>
    <w:rsid w:val="00FB560D"/>
    <w:rsid w:val="00FB66E8"/>
    <w:rsid w:val="00FD32DD"/>
    <w:rsid w:val="00FE0052"/>
    <w:rsid w:val="00FF511B"/>
    <w:rsid w:val="00FF58F0"/>
  </w:rsids>
  <m:mathPr>
    <m:mathFont m:val="Cambria Math"/>
    <m:brkBin m:val="before"/>
    <m:brkBinSub m:val="--"/>
    <m:smallFrac m:val="0"/>
    <m:dispDef/>
    <m:lMargin m:val="0"/>
    <m:rMargin m:val="0"/>
    <m:defJc m:val="centerGroup"/>
    <m:wrapIndent m:val="1440"/>
    <m:intLim m:val="subSup"/>
    <m:naryLim m:val="undOvr"/>
  </m:mathPr>
  <w:themeFontLang w:val="fr-FR" w:bidi="as-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C0EC994"/>
  <w15:chartTrackingRefBased/>
  <w15:docId w15:val="{603DCAF6-00C5-405E-9362-30517FEE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3F65"/>
    <w:pPr>
      <w:jc w:val="both"/>
    </w:pPr>
  </w:style>
  <w:style w:type="paragraph" w:styleId="Titre1">
    <w:name w:val="heading 1"/>
    <w:aliases w:val="H1,Titre1,TT,h1,L1,Level 1,Level Heading 1,H1&lt;------------------,H11,H12,H13,H14,H15,H16,H17,H18,H19,H110,Mod Title,Paragraphe 1,Chapter title,1titre,1titre1,1titre2,1titre3,1titre4,1titre5,1titre6,Section 1."/>
    <w:basedOn w:val="Normal"/>
    <w:next w:val="Normal"/>
    <w:link w:val="Titre1Car"/>
    <w:uiPriority w:val="9"/>
    <w:qFormat/>
    <w:rsid w:val="0013337D"/>
    <w:pPr>
      <w:numPr>
        <w:numId w:val="4"/>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aliases w:val="H2,Titre niveau 2,Titre 21,t2.T2,paragraphe,h2,Titre2,L2,Level 2,Level Heading 2,H2&lt;------------------,H21,H22,H23,H24,H25,H26,H27,H28,H29,H211,H221,H231,H241,H251,H261,H271,H281,H210,H212,H222,H232,H242,H252,H262,H272,H282,H213,H223,H233,H243"/>
    <w:basedOn w:val="Normal"/>
    <w:next w:val="Normal"/>
    <w:link w:val="Titre2Car"/>
    <w:uiPriority w:val="9"/>
    <w:unhideWhenUsed/>
    <w:qFormat/>
    <w:rsid w:val="0013337D"/>
    <w:pPr>
      <w:numPr>
        <w:ilvl w:val="1"/>
        <w:numId w:val="4"/>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Titre3">
    <w:name w:val="heading 3"/>
    <w:aliases w:val="Titre niveau 3,H3,Titre 31,t3.T3,h3,T3,l3,CT,3,Heading 31,L3,H3&lt;------------------,H31,H32,H33,H34,H35,H36,H37,H38,H39,H311,H321,H331,H341,H351,H361,H371,H381,H310,H312,H322,H332,H342,H352,H362,H372,H382,H313,H323,H333,H343,H353,H363"/>
    <w:basedOn w:val="Normal"/>
    <w:next w:val="Normal"/>
    <w:link w:val="Titre3Car"/>
    <w:uiPriority w:val="9"/>
    <w:unhideWhenUsed/>
    <w:qFormat/>
    <w:rsid w:val="0013337D"/>
    <w:pPr>
      <w:numPr>
        <w:ilvl w:val="2"/>
        <w:numId w:val="4"/>
      </w:numPr>
      <w:pBdr>
        <w:top w:val="single" w:sz="6" w:space="2" w:color="5B9BD5" w:themeColor="accent1"/>
      </w:pBdr>
      <w:spacing w:before="300" w:after="0"/>
      <w:outlineLvl w:val="2"/>
    </w:pPr>
    <w:rPr>
      <w:caps/>
      <w:color w:val="1F4D78" w:themeColor="accent1" w:themeShade="7F"/>
      <w:spacing w:val="15"/>
    </w:rPr>
  </w:style>
  <w:style w:type="paragraph" w:styleId="Titre4">
    <w:name w:val="heading 4"/>
    <w:aliases w:val="H4,Titre 41,t4.T4,h4,L4,Alinéa,Chapitre 1.1.1."/>
    <w:basedOn w:val="Normal"/>
    <w:next w:val="Normal"/>
    <w:link w:val="Titre4Car"/>
    <w:uiPriority w:val="9"/>
    <w:unhideWhenUsed/>
    <w:qFormat/>
    <w:rsid w:val="0013337D"/>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unhideWhenUsed/>
    <w:qFormat/>
    <w:rsid w:val="0013337D"/>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unhideWhenUsed/>
    <w:qFormat/>
    <w:rsid w:val="0013337D"/>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unhideWhenUsed/>
    <w:qFormat/>
    <w:rsid w:val="0013337D"/>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unhideWhenUsed/>
    <w:qFormat/>
    <w:rsid w:val="0013337D"/>
    <w:pPr>
      <w:spacing w:before="200" w:after="0"/>
      <w:outlineLvl w:val="7"/>
    </w:pPr>
    <w:rPr>
      <w:caps/>
      <w:spacing w:val="10"/>
      <w:sz w:val="18"/>
      <w:szCs w:val="18"/>
    </w:rPr>
  </w:style>
  <w:style w:type="paragraph" w:styleId="Titre9">
    <w:name w:val="heading 9"/>
    <w:basedOn w:val="Normal"/>
    <w:next w:val="Normal"/>
    <w:link w:val="Titre9Car"/>
    <w:uiPriority w:val="9"/>
    <w:unhideWhenUsed/>
    <w:qFormat/>
    <w:rsid w:val="0013337D"/>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Titre1 Car,TT Car,h1 Car,L1 Car,Level 1 Car,Level Heading 1 Car,H1&lt;------------------ Car,H11 Car,H12 Car,H13 Car,H14 Car,H15 Car,H16 Car,H17 Car,H18 Car,H19 Car,H110 Car,Mod Title Car,Paragraphe 1 Car,Chapter title Car,1titre Car"/>
    <w:basedOn w:val="Policepardfaut"/>
    <w:link w:val="Titre1"/>
    <w:uiPriority w:val="9"/>
    <w:rsid w:val="0013337D"/>
    <w:rPr>
      <w:caps/>
      <w:color w:val="FFFFFF" w:themeColor="background1"/>
      <w:spacing w:val="15"/>
      <w:sz w:val="22"/>
      <w:szCs w:val="22"/>
      <w:shd w:val="clear" w:color="auto" w:fill="5B9BD5" w:themeFill="accent1"/>
    </w:rPr>
  </w:style>
  <w:style w:type="character" w:customStyle="1" w:styleId="Titre2Car">
    <w:name w:val="Titre 2 Car"/>
    <w:aliases w:val="H2 Car,Titre niveau 2 Car,Titre 21 Car,t2.T2 Car,paragraphe Car,h2 Car,Titre2 Car,L2 Car,Level 2 Car,Level Heading 2 Car,H2&lt;------------------ Car,H21 Car,H22 Car,H23 Car,H24 Car,H25 Car,H26 Car,H27 Car,H28 Car,H29 Car,H211 Car,H221 Car"/>
    <w:basedOn w:val="Policepardfaut"/>
    <w:link w:val="Titre2"/>
    <w:uiPriority w:val="9"/>
    <w:rsid w:val="0013337D"/>
    <w:rPr>
      <w:caps/>
      <w:spacing w:val="15"/>
      <w:shd w:val="clear" w:color="auto" w:fill="DEEAF6" w:themeFill="accent1" w:themeFillTint="33"/>
    </w:rPr>
  </w:style>
  <w:style w:type="character" w:customStyle="1" w:styleId="Titre3Car">
    <w:name w:val="Titre 3 Car"/>
    <w:aliases w:val="Titre niveau 3 Car,H3 Car,Titre 31 Car,t3.T3 Car,h3 Car,T3 Car,l3 Car,CT Car,3 Car,Heading 31 Car,L3 Car,H3&lt;------------------ Car,H31 Car,H32 Car,H33 Car,H34 Car,H35 Car,H36 Car,H37 Car,H38 Car,H39 Car,H311 Car,H321 Car,H331 Car,H341 Car"/>
    <w:basedOn w:val="Policepardfaut"/>
    <w:link w:val="Titre3"/>
    <w:uiPriority w:val="9"/>
    <w:rsid w:val="0013337D"/>
    <w:rPr>
      <w:caps/>
      <w:color w:val="1F4D78" w:themeColor="accent1" w:themeShade="7F"/>
      <w:spacing w:val="15"/>
    </w:rPr>
  </w:style>
  <w:style w:type="character" w:customStyle="1" w:styleId="Titre4Car">
    <w:name w:val="Titre 4 Car"/>
    <w:aliases w:val="H4 Car,Titre 41 Car,t4.T4 Car,h4 Car,L4 Car,Alinéa Car,Chapitre 1.1.1. Car"/>
    <w:basedOn w:val="Policepardfaut"/>
    <w:link w:val="Titre4"/>
    <w:uiPriority w:val="9"/>
    <w:rsid w:val="0013337D"/>
    <w:rPr>
      <w:caps/>
      <w:color w:val="2E74B5" w:themeColor="accent1" w:themeShade="BF"/>
      <w:spacing w:val="10"/>
    </w:rPr>
  </w:style>
  <w:style w:type="character" w:customStyle="1" w:styleId="Titre5Car">
    <w:name w:val="Titre 5 Car"/>
    <w:basedOn w:val="Policepardfaut"/>
    <w:link w:val="Titre5"/>
    <w:uiPriority w:val="9"/>
    <w:rsid w:val="0013337D"/>
    <w:rPr>
      <w:caps/>
      <w:color w:val="2E74B5" w:themeColor="accent1" w:themeShade="BF"/>
      <w:spacing w:val="10"/>
    </w:rPr>
  </w:style>
  <w:style w:type="character" w:customStyle="1" w:styleId="Titre6Car">
    <w:name w:val="Titre 6 Car"/>
    <w:basedOn w:val="Policepardfaut"/>
    <w:link w:val="Titre6"/>
    <w:uiPriority w:val="9"/>
    <w:rsid w:val="0013337D"/>
    <w:rPr>
      <w:caps/>
      <w:color w:val="2E74B5" w:themeColor="accent1" w:themeShade="BF"/>
      <w:spacing w:val="10"/>
    </w:rPr>
  </w:style>
  <w:style w:type="character" w:customStyle="1" w:styleId="Titre7Car">
    <w:name w:val="Titre 7 Car"/>
    <w:basedOn w:val="Policepardfaut"/>
    <w:link w:val="Titre7"/>
    <w:uiPriority w:val="9"/>
    <w:rsid w:val="0013337D"/>
    <w:rPr>
      <w:caps/>
      <w:color w:val="2E74B5" w:themeColor="accent1" w:themeShade="BF"/>
      <w:spacing w:val="10"/>
    </w:rPr>
  </w:style>
  <w:style w:type="character" w:customStyle="1" w:styleId="Titre8Car">
    <w:name w:val="Titre 8 Car"/>
    <w:basedOn w:val="Policepardfaut"/>
    <w:link w:val="Titre8"/>
    <w:uiPriority w:val="9"/>
    <w:rsid w:val="0013337D"/>
    <w:rPr>
      <w:caps/>
      <w:spacing w:val="10"/>
      <w:sz w:val="18"/>
      <w:szCs w:val="18"/>
    </w:rPr>
  </w:style>
  <w:style w:type="character" w:customStyle="1" w:styleId="Titre9Car">
    <w:name w:val="Titre 9 Car"/>
    <w:basedOn w:val="Policepardfaut"/>
    <w:link w:val="Titre9"/>
    <w:uiPriority w:val="9"/>
    <w:rsid w:val="0013337D"/>
    <w:rPr>
      <w:i/>
      <w:iCs/>
      <w:caps/>
      <w:spacing w:val="10"/>
      <w:sz w:val="18"/>
      <w:szCs w:val="18"/>
    </w:rPr>
  </w:style>
  <w:style w:type="paragraph" w:styleId="TM1">
    <w:name w:val="toc 1"/>
    <w:basedOn w:val="Normal"/>
    <w:next w:val="Normal"/>
    <w:uiPriority w:val="39"/>
    <w:rsid w:val="00E43E26"/>
    <w:pPr>
      <w:spacing w:before="360" w:after="360"/>
    </w:pPr>
    <w:rPr>
      <w:b/>
      <w:bCs/>
      <w:caps/>
      <w:szCs w:val="22"/>
      <w:u w:val="single"/>
    </w:rPr>
  </w:style>
  <w:style w:type="paragraph" w:styleId="TM2">
    <w:name w:val="toc 2"/>
    <w:basedOn w:val="Normal"/>
    <w:next w:val="Normal"/>
    <w:uiPriority w:val="39"/>
    <w:rsid w:val="00E43E26"/>
    <w:pPr>
      <w:spacing w:before="0" w:after="0"/>
    </w:pPr>
    <w:rPr>
      <w:b/>
      <w:bCs/>
      <w:smallCaps/>
      <w:szCs w:val="22"/>
    </w:rPr>
  </w:style>
  <w:style w:type="paragraph" w:styleId="TM3">
    <w:name w:val="toc 3"/>
    <w:basedOn w:val="Normal"/>
    <w:next w:val="Normal"/>
    <w:uiPriority w:val="39"/>
    <w:rsid w:val="00E43E26"/>
    <w:pPr>
      <w:spacing w:before="0" w:after="0"/>
    </w:pPr>
    <w:rPr>
      <w:smallCaps/>
      <w:szCs w:val="22"/>
    </w:rPr>
  </w:style>
  <w:style w:type="paragraph" w:styleId="En-tte">
    <w:name w:val="header"/>
    <w:basedOn w:val="Normal"/>
    <w:link w:val="En-tteCar"/>
    <w:uiPriority w:val="99"/>
    <w:rsid w:val="00E43E26"/>
    <w:pPr>
      <w:tabs>
        <w:tab w:val="center" w:pos="4252"/>
        <w:tab w:val="right" w:pos="8504"/>
      </w:tabs>
      <w:jc w:val="right"/>
    </w:pPr>
    <w:rPr>
      <w:caps/>
    </w:rPr>
  </w:style>
  <w:style w:type="character" w:customStyle="1" w:styleId="En-tteCar">
    <w:name w:val="En-tête Car"/>
    <w:basedOn w:val="Policepardfaut"/>
    <w:link w:val="En-tte"/>
    <w:uiPriority w:val="99"/>
    <w:rsid w:val="00E43E26"/>
    <w:rPr>
      <w:rFonts w:ascii="Calibri" w:eastAsia="Times New Roman" w:hAnsi="Calibri" w:cs="Times New Roman"/>
      <w:caps/>
      <w:szCs w:val="20"/>
      <w:lang w:eastAsia="fr-FR"/>
    </w:rPr>
  </w:style>
  <w:style w:type="paragraph" w:styleId="Pieddepage">
    <w:name w:val="footer"/>
    <w:basedOn w:val="Normal"/>
    <w:link w:val="PieddepageCar"/>
    <w:uiPriority w:val="99"/>
    <w:rsid w:val="00E43E26"/>
    <w:pPr>
      <w:pBdr>
        <w:top w:val="single" w:sz="6" w:space="1" w:color="auto"/>
      </w:pBdr>
      <w:tabs>
        <w:tab w:val="center" w:pos="4252"/>
        <w:tab w:val="right" w:pos="8504"/>
      </w:tabs>
      <w:jc w:val="center"/>
    </w:pPr>
    <w:rPr>
      <w:caps/>
    </w:rPr>
  </w:style>
  <w:style w:type="character" w:customStyle="1" w:styleId="PieddepageCar">
    <w:name w:val="Pied de page Car"/>
    <w:basedOn w:val="Policepardfaut"/>
    <w:link w:val="Pieddepage"/>
    <w:uiPriority w:val="99"/>
    <w:rsid w:val="00E43E26"/>
    <w:rPr>
      <w:rFonts w:ascii="Calibri" w:eastAsia="Times New Roman" w:hAnsi="Calibri" w:cs="Times New Roman"/>
      <w:caps/>
      <w:szCs w:val="20"/>
      <w:lang w:eastAsia="fr-FR"/>
    </w:rPr>
  </w:style>
  <w:style w:type="paragraph" w:styleId="TM4">
    <w:name w:val="toc 4"/>
    <w:basedOn w:val="Normal"/>
    <w:next w:val="Normal"/>
    <w:uiPriority w:val="39"/>
    <w:rsid w:val="00E43E26"/>
    <w:pPr>
      <w:spacing w:before="0" w:after="0"/>
    </w:pPr>
    <w:rPr>
      <w:szCs w:val="22"/>
    </w:rPr>
  </w:style>
  <w:style w:type="paragraph" w:styleId="TM5">
    <w:name w:val="toc 5"/>
    <w:basedOn w:val="Normal"/>
    <w:next w:val="Normal"/>
    <w:uiPriority w:val="39"/>
    <w:rsid w:val="00E43E26"/>
    <w:pPr>
      <w:spacing w:before="0" w:after="0"/>
    </w:pPr>
    <w:rPr>
      <w:szCs w:val="22"/>
    </w:rPr>
  </w:style>
  <w:style w:type="paragraph" w:styleId="TM6">
    <w:name w:val="toc 6"/>
    <w:basedOn w:val="Normal"/>
    <w:next w:val="Normal"/>
    <w:uiPriority w:val="39"/>
    <w:rsid w:val="00E43E26"/>
    <w:pPr>
      <w:spacing w:before="0" w:after="0"/>
    </w:pPr>
    <w:rPr>
      <w:szCs w:val="22"/>
    </w:rPr>
  </w:style>
  <w:style w:type="paragraph" w:styleId="TM7">
    <w:name w:val="toc 7"/>
    <w:basedOn w:val="Normal"/>
    <w:next w:val="Normal"/>
    <w:uiPriority w:val="39"/>
    <w:rsid w:val="00E43E26"/>
    <w:pPr>
      <w:spacing w:before="0" w:after="0"/>
    </w:pPr>
    <w:rPr>
      <w:szCs w:val="22"/>
    </w:rPr>
  </w:style>
  <w:style w:type="paragraph" w:styleId="TM8">
    <w:name w:val="toc 8"/>
    <w:basedOn w:val="Normal"/>
    <w:next w:val="Normal"/>
    <w:uiPriority w:val="39"/>
    <w:rsid w:val="00E43E26"/>
    <w:pPr>
      <w:spacing w:before="0" w:after="0"/>
    </w:pPr>
    <w:rPr>
      <w:szCs w:val="22"/>
    </w:rPr>
  </w:style>
  <w:style w:type="paragraph" w:styleId="TM9">
    <w:name w:val="toc 9"/>
    <w:basedOn w:val="Normal"/>
    <w:next w:val="Normal"/>
    <w:uiPriority w:val="39"/>
    <w:rsid w:val="00E43E26"/>
    <w:pPr>
      <w:spacing w:before="0" w:after="0"/>
    </w:pPr>
    <w:rPr>
      <w:szCs w:val="22"/>
    </w:rPr>
  </w:style>
  <w:style w:type="paragraph" w:styleId="Titre">
    <w:name w:val="Title"/>
    <w:basedOn w:val="Normal"/>
    <w:next w:val="Normal"/>
    <w:link w:val="TitreCar"/>
    <w:uiPriority w:val="10"/>
    <w:qFormat/>
    <w:rsid w:val="0013337D"/>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13337D"/>
    <w:rPr>
      <w:rFonts w:asciiTheme="majorHAnsi" w:eastAsiaTheme="majorEastAsia" w:hAnsiTheme="majorHAnsi" w:cstheme="majorBidi"/>
      <w:caps/>
      <w:color w:val="5B9BD5" w:themeColor="accent1"/>
      <w:spacing w:val="10"/>
      <w:sz w:val="52"/>
      <w:szCs w:val="52"/>
    </w:rPr>
  </w:style>
  <w:style w:type="paragraph" w:styleId="Retraitnormal">
    <w:name w:val="Normal Indent"/>
    <w:basedOn w:val="Normal"/>
    <w:rsid w:val="00E43E26"/>
    <w:pPr>
      <w:ind w:left="567"/>
    </w:pPr>
  </w:style>
  <w:style w:type="paragraph" w:customStyle="1" w:styleId="SC">
    <w:name w:val="SC"/>
    <w:basedOn w:val="Normal"/>
    <w:rsid w:val="00E43E26"/>
    <w:pPr>
      <w:ind w:left="567"/>
    </w:pPr>
  </w:style>
  <w:style w:type="character" w:styleId="Numrodepage">
    <w:name w:val="page number"/>
    <w:basedOn w:val="Policepardfaut"/>
    <w:rsid w:val="00E43E26"/>
  </w:style>
  <w:style w:type="paragraph" w:styleId="Explorateurdedocuments">
    <w:name w:val="Document Map"/>
    <w:basedOn w:val="Normal"/>
    <w:link w:val="ExplorateurdedocumentsCar"/>
    <w:semiHidden/>
    <w:rsid w:val="00E43E26"/>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semiHidden/>
    <w:rsid w:val="00E43E26"/>
    <w:rPr>
      <w:rFonts w:ascii="Tahoma" w:eastAsia="Times New Roman" w:hAnsi="Tahoma" w:cs="Tahoma"/>
      <w:szCs w:val="20"/>
      <w:shd w:val="clear" w:color="auto" w:fill="000080"/>
      <w:lang w:eastAsia="fr-FR"/>
    </w:rPr>
  </w:style>
  <w:style w:type="paragraph" w:styleId="Retraitcorpsdetexte">
    <w:name w:val="Body Text Indent"/>
    <w:basedOn w:val="Normal"/>
    <w:link w:val="RetraitcorpsdetexteCar"/>
    <w:rsid w:val="00E43E26"/>
    <w:pPr>
      <w:ind w:left="567"/>
    </w:pPr>
    <w:rPr>
      <w:color w:val="0000FF"/>
    </w:rPr>
  </w:style>
  <w:style w:type="character" w:customStyle="1" w:styleId="RetraitcorpsdetexteCar">
    <w:name w:val="Retrait corps de texte Car"/>
    <w:basedOn w:val="Policepardfaut"/>
    <w:link w:val="Retraitcorpsdetexte"/>
    <w:rsid w:val="00E43E26"/>
    <w:rPr>
      <w:rFonts w:ascii="Calibri" w:eastAsia="Times New Roman" w:hAnsi="Calibri" w:cs="Times New Roman"/>
      <w:color w:val="0000FF"/>
      <w:szCs w:val="20"/>
      <w:lang w:eastAsia="fr-FR"/>
    </w:rPr>
  </w:style>
  <w:style w:type="paragraph" w:styleId="Retraitcorpsdetexte2">
    <w:name w:val="Body Text Indent 2"/>
    <w:basedOn w:val="Normal"/>
    <w:link w:val="Retraitcorpsdetexte2Car"/>
    <w:rsid w:val="00E43E26"/>
    <w:pPr>
      <w:numPr>
        <w:ilvl w:val="12"/>
      </w:numPr>
      <w:ind w:left="568"/>
    </w:pPr>
    <w:rPr>
      <w:strike/>
      <w:color w:val="0000FF"/>
    </w:rPr>
  </w:style>
  <w:style w:type="character" w:customStyle="1" w:styleId="Retraitcorpsdetexte2Car">
    <w:name w:val="Retrait corps de texte 2 Car"/>
    <w:basedOn w:val="Policepardfaut"/>
    <w:link w:val="Retraitcorpsdetexte2"/>
    <w:rsid w:val="00E43E26"/>
    <w:rPr>
      <w:rFonts w:ascii="Calibri" w:eastAsia="Times New Roman" w:hAnsi="Calibri" w:cs="Times New Roman"/>
      <w:strike/>
      <w:color w:val="0000FF"/>
      <w:sz w:val="20"/>
      <w:szCs w:val="20"/>
      <w:lang w:eastAsia="fr-FR"/>
    </w:rPr>
  </w:style>
  <w:style w:type="paragraph" w:styleId="Retraitcorpsdetexte3">
    <w:name w:val="Body Text Indent 3"/>
    <w:basedOn w:val="Normal"/>
    <w:link w:val="Retraitcorpsdetexte3Car"/>
    <w:rsid w:val="00E43E26"/>
    <w:pPr>
      <w:ind w:left="851"/>
      <w:outlineLvl w:val="2"/>
    </w:pPr>
    <w:rPr>
      <w:color w:val="FF0000"/>
    </w:rPr>
  </w:style>
  <w:style w:type="character" w:customStyle="1" w:styleId="Retraitcorpsdetexte3Car">
    <w:name w:val="Retrait corps de texte 3 Car"/>
    <w:basedOn w:val="Policepardfaut"/>
    <w:link w:val="Retraitcorpsdetexte3"/>
    <w:rsid w:val="00E43E26"/>
    <w:rPr>
      <w:rFonts w:ascii="Calibri" w:eastAsia="Times New Roman" w:hAnsi="Calibri" w:cs="Times New Roman"/>
      <w:color w:val="FF0000"/>
      <w:szCs w:val="20"/>
      <w:lang w:eastAsia="fr-FR"/>
    </w:rPr>
  </w:style>
  <w:style w:type="paragraph" w:styleId="Corpsdetexte">
    <w:name w:val="Body Text"/>
    <w:basedOn w:val="Normal"/>
    <w:link w:val="CorpsdetexteCar"/>
    <w:rsid w:val="00E43E26"/>
    <w:pPr>
      <w:numPr>
        <w:ilvl w:val="12"/>
      </w:numPr>
    </w:pPr>
    <w:rPr>
      <w:color w:val="FF0000"/>
    </w:rPr>
  </w:style>
  <w:style w:type="character" w:customStyle="1" w:styleId="CorpsdetexteCar">
    <w:name w:val="Corps de texte Car"/>
    <w:basedOn w:val="Policepardfaut"/>
    <w:link w:val="Corpsdetexte"/>
    <w:rsid w:val="00E43E26"/>
    <w:rPr>
      <w:rFonts w:ascii="Calibri" w:eastAsia="Times New Roman" w:hAnsi="Calibri" w:cs="Times New Roman"/>
      <w:color w:val="FF0000"/>
      <w:szCs w:val="20"/>
      <w:lang w:eastAsia="fr-FR"/>
    </w:rPr>
  </w:style>
  <w:style w:type="paragraph" w:styleId="Corpsdetexte3">
    <w:name w:val="Body Text 3"/>
    <w:basedOn w:val="Normal"/>
    <w:link w:val="Corpsdetexte3Car"/>
    <w:rsid w:val="00E43E26"/>
    <w:pPr>
      <w:keepLines/>
      <w:widowControl w:val="0"/>
    </w:pPr>
    <w:rPr>
      <w:rFonts w:cs="Arial"/>
      <w:b/>
      <w:bCs/>
      <w:szCs w:val="22"/>
    </w:rPr>
  </w:style>
  <w:style w:type="character" w:customStyle="1" w:styleId="Corpsdetexte3Car">
    <w:name w:val="Corps de texte 3 Car"/>
    <w:basedOn w:val="Policepardfaut"/>
    <w:link w:val="Corpsdetexte3"/>
    <w:rsid w:val="00E43E26"/>
    <w:rPr>
      <w:rFonts w:ascii="Calibri" w:eastAsia="Times New Roman" w:hAnsi="Calibri" w:cs="Arial"/>
      <w:b/>
      <w:bCs/>
      <w:lang w:eastAsia="fr-FR"/>
    </w:rPr>
  </w:style>
  <w:style w:type="character" w:styleId="Lienhypertexte">
    <w:name w:val="Hyperlink"/>
    <w:uiPriority w:val="99"/>
    <w:rsid w:val="00E43E26"/>
    <w:rPr>
      <w:color w:val="0000FF"/>
      <w:u w:val="single"/>
    </w:rPr>
  </w:style>
  <w:style w:type="paragraph" w:customStyle="1" w:styleId="RNexemple">
    <w:name w:val="RN exemple"/>
    <w:basedOn w:val="Normal"/>
    <w:rsid w:val="00E43E26"/>
    <w:pPr>
      <w:keepNext/>
      <w:keepLines/>
      <w:tabs>
        <w:tab w:val="left" w:pos="567"/>
      </w:tabs>
      <w:ind w:left="567"/>
    </w:pPr>
    <w:rPr>
      <w:i/>
      <w:iCs/>
      <w:color w:val="FF00FF"/>
    </w:rPr>
  </w:style>
  <w:style w:type="paragraph" w:customStyle="1" w:styleId="StyleRetraitnormalNoir">
    <w:name w:val="Style Retrait normal + Noir"/>
    <w:basedOn w:val="Retraitnormal"/>
    <w:rsid w:val="00E43E26"/>
    <w:pPr>
      <w:ind w:left="0"/>
    </w:pPr>
    <w:rPr>
      <w:color w:val="000000"/>
    </w:rPr>
  </w:style>
  <w:style w:type="paragraph" w:styleId="Corpsdetexte2">
    <w:name w:val="Body Text 2"/>
    <w:basedOn w:val="Normal"/>
    <w:link w:val="Corpsdetexte2Car"/>
    <w:rsid w:val="00E43E26"/>
    <w:pPr>
      <w:spacing w:after="120" w:line="480" w:lineRule="auto"/>
    </w:pPr>
  </w:style>
  <w:style w:type="character" w:customStyle="1" w:styleId="Corpsdetexte2Car">
    <w:name w:val="Corps de texte 2 Car"/>
    <w:basedOn w:val="Policepardfaut"/>
    <w:link w:val="Corpsdetexte2"/>
    <w:rsid w:val="00E43E26"/>
    <w:rPr>
      <w:rFonts w:ascii="Calibri" w:eastAsia="Times New Roman" w:hAnsi="Calibri" w:cs="Times New Roman"/>
      <w:szCs w:val="20"/>
      <w:lang w:eastAsia="fr-FR"/>
    </w:rPr>
  </w:style>
  <w:style w:type="character" w:customStyle="1" w:styleId="RetraitnormalCar">
    <w:name w:val="Retrait normal Car"/>
    <w:rsid w:val="00E43E26"/>
    <w:rPr>
      <w:noProof w:val="0"/>
      <w:sz w:val="26"/>
      <w:szCs w:val="26"/>
      <w:lang w:val="fr-FR" w:eastAsia="fr-FR" w:bidi="ar-SA"/>
    </w:rPr>
  </w:style>
  <w:style w:type="character" w:styleId="Lienhypertextesuivivisit">
    <w:name w:val="FollowedHyperlink"/>
    <w:rsid w:val="00E43E26"/>
    <w:rPr>
      <w:color w:val="800080"/>
      <w:u w:val="single"/>
    </w:rPr>
  </w:style>
  <w:style w:type="paragraph" w:styleId="Paragraphedeliste">
    <w:name w:val="List Paragraph"/>
    <w:basedOn w:val="Normal"/>
    <w:link w:val="ParagraphedelisteCar"/>
    <w:uiPriority w:val="34"/>
    <w:qFormat/>
    <w:rsid w:val="0013337D"/>
    <w:pPr>
      <w:ind w:left="720"/>
      <w:contextualSpacing/>
    </w:pPr>
  </w:style>
  <w:style w:type="paragraph" w:customStyle="1" w:styleId="Corpsdetexte21">
    <w:name w:val="Corps de texte 21"/>
    <w:basedOn w:val="Normal"/>
    <w:rsid w:val="00E43E26"/>
    <w:pPr>
      <w:tabs>
        <w:tab w:val="left" w:pos="426"/>
      </w:tabs>
      <w:overflowPunct w:val="0"/>
      <w:autoSpaceDE w:val="0"/>
      <w:autoSpaceDN w:val="0"/>
      <w:adjustRightInd w:val="0"/>
      <w:ind w:left="426" w:hanging="426"/>
      <w:textAlignment w:val="baseline"/>
    </w:pPr>
    <w:rPr>
      <w:rFonts w:ascii="Garamond" w:hAnsi="Garamond"/>
      <w:szCs w:val="24"/>
    </w:rPr>
  </w:style>
  <w:style w:type="paragraph" w:styleId="Textedebulles">
    <w:name w:val="Balloon Text"/>
    <w:basedOn w:val="Normal"/>
    <w:link w:val="TextedebullesCar"/>
    <w:rsid w:val="00E43E26"/>
    <w:rPr>
      <w:rFonts w:ascii="Segoe UI" w:hAnsi="Segoe UI" w:cs="Segoe UI"/>
      <w:sz w:val="18"/>
      <w:szCs w:val="18"/>
    </w:rPr>
  </w:style>
  <w:style w:type="character" w:customStyle="1" w:styleId="TextedebullesCar">
    <w:name w:val="Texte de bulles Car"/>
    <w:basedOn w:val="Policepardfaut"/>
    <w:link w:val="Textedebulles"/>
    <w:rsid w:val="00E43E26"/>
    <w:rPr>
      <w:rFonts w:ascii="Segoe UI" w:eastAsia="Times New Roman" w:hAnsi="Segoe UI" w:cs="Segoe UI"/>
      <w:sz w:val="18"/>
      <w:szCs w:val="18"/>
      <w:lang w:eastAsia="fr-FR"/>
    </w:rPr>
  </w:style>
  <w:style w:type="paragraph" w:styleId="NormalWeb">
    <w:name w:val="Normal (Web)"/>
    <w:basedOn w:val="Normal"/>
    <w:uiPriority w:val="99"/>
    <w:unhideWhenUsed/>
    <w:rsid w:val="00E43E26"/>
    <w:pPr>
      <w:spacing w:beforeAutospacing="1" w:after="100" w:afterAutospacing="1"/>
    </w:pPr>
    <w:rPr>
      <w:szCs w:val="24"/>
    </w:rPr>
  </w:style>
  <w:style w:type="character" w:customStyle="1" w:styleId="Bodytext275ptBold">
    <w:name w:val="Body text (2) + 7.5 pt;Bold"/>
    <w:rsid w:val="00E43E26"/>
    <w:rPr>
      <w:rFonts w:ascii="Arial" w:eastAsia="Arial" w:hAnsi="Arial" w:cs="Arial"/>
      <w:b/>
      <w:bCs/>
      <w:i w:val="0"/>
      <w:iCs w:val="0"/>
      <w:smallCaps w:val="0"/>
      <w:strike w:val="0"/>
      <w:color w:val="000000"/>
      <w:spacing w:val="0"/>
      <w:w w:val="100"/>
      <w:position w:val="0"/>
      <w:sz w:val="15"/>
      <w:szCs w:val="15"/>
      <w:u w:val="none"/>
      <w:lang w:val="fr-FR" w:eastAsia="fr-FR" w:bidi="fr-FR"/>
    </w:rPr>
  </w:style>
  <w:style w:type="character" w:customStyle="1" w:styleId="Bodytext2">
    <w:name w:val="Body text (2)_"/>
    <w:link w:val="Bodytext20"/>
    <w:rsid w:val="00E43E26"/>
    <w:rPr>
      <w:rFonts w:ascii="Arial" w:eastAsia="Arial" w:hAnsi="Arial" w:cs="Arial"/>
      <w:shd w:val="clear" w:color="auto" w:fill="FFFFFF"/>
    </w:rPr>
  </w:style>
  <w:style w:type="character" w:customStyle="1" w:styleId="Bodytext275pt">
    <w:name w:val="Body text (2) + 7.5 pt"/>
    <w:rsid w:val="00E43E26"/>
    <w:rPr>
      <w:rFonts w:ascii="Arial" w:eastAsia="Arial" w:hAnsi="Arial" w:cs="Arial"/>
      <w:b w:val="0"/>
      <w:bCs w:val="0"/>
      <w:i w:val="0"/>
      <w:iCs w:val="0"/>
      <w:smallCaps w:val="0"/>
      <w:strike w:val="0"/>
      <w:color w:val="000000"/>
      <w:spacing w:val="0"/>
      <w:w w:val="100"/>
      <w:position w:val="0"/>
      <w:sz w:val="15"/>
      <w:szCs w:val="15"/>
      <w:u w:val="none"/>
      <w:lang w:val="fr-FR" w:eastAsia="fr-FR" w:bidi="fr-FR"/>
    </w:rPr>
  </w:style>
  <w:style w:type="paragraph" w:customStyle="1" w:styleId="Bodytext20">
    <w:name w:val="Body text (2)"/>
    <w:basedOn w:val="Normal"/>
    <w:link w:val="Bodytext2"/>
    <w:rsid w:val="00E43E26"/>
    <w:pPr>
      <w:widowControl w:val="0"/>
      <w:shd w:val="clear" w:color="auto" w:fill="FFFFFF"/>
      <w:spacing w:line="250" w:lineRule="exact"/>
      <w:ind w:hanging="371"/>
    </w:pPr>
    <w:rPr>
      <w:rFonts w:ascii="Arial" w:eastAsia="Arial" w:hAnsi="Arial" w:cs="Arial"/>
      <w:szCs w:val="22"/>
    </w:rPr>
  </w:style>
  <w:style w:type="paragraph" w:styleId="En-ttedetabledesmatires">
    <w:name w:val="TOC Heading"/>
    <w:basedOn w:val="Titre1"/>
    <w:next w:val="Normal"/>
    <w:uiPriority w:val="39"/>
    <w:unhideWhenUsed/>
    <w:qFormat/>
    <w:rsid w:val="0013337D"/>
    <w:pPr>
      <w:outlineLvl w:val="9"/>
    </w:pPr>
  </w:style>
  <w:style w:type="paragraph" w:styleId="Lgende">
    <w:name w:val="caption"/>
    <w:basedOn w:val="Normal"/>
    <w:next w:val="Normal"/>
    <w:uiPriority w:val="35"/>
    <w:semiHidden/>
    <w:unhideWhenUsed/>
    <w:qFormat/>
    <w:rsid w:val="0013337D"/>
    <w:rPr>
      <w:b/>
      <w:bCs/>
      <w:color w:val="2E74B5" w:themeColor="accent1" w:themeShade="BF"/>
      <w:sz w:val="16"/>
      <w:szCs w:val="16"/>
    </w:rPr>
  </w:style>
  <w:style w:type="paragraph" w:styleId="Sous-titre">
    <w:name w:val="Subtitle"/>
    <w:basedOn w:val="Normal"/>
    <w:next w:val="Normal"/>
    <w:link w:val="Sous-titreCar"/>
    <w:uiPriority w:val="11"/>
    <w:qFormat/>
    <w:rsid w:val="0013337D"/>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13337D"/>
    <w:rPr>
      <w:caps/>
      <w:color w:val="595959" w:themeColor="text1" w:themeTint="A6"/>
      <w:spacing w:val="10"/>
      <w:sz w:val="21"/>
      <w:szCs w:val="21"/>
    </w:rPr>
  </w:style>
  <w:style w:type="character" w:styleId="lev">
    <w:name w:val="Strong"/>
    <w:uiPriority w:val="22"/>
    <w:qFormat/>
    <w:rsid w:val="0013337D"/>
    <w:rPr>
      <w:b/>
      <w:bCs/>
    </w:rPr>
  </w:style>
  <w:style w:type="character" w:styleId="Accentuation">
    <w:name w:val="Emphasis"/>
    <w:uiPriority w:val="20"/>
    <w:qFormat/>
    <w:rsid w:val="0013337D"/>
    <w:rPr>
      <w:caps/>
      <w:color w:val="1F4D78" w:themeColor="accent1" w:themeShade="7F"/>
      <w:spacing w:val="5"/>
    </w:rPr>
  </w:style>
  <w:style w:type="paragraph" w:styleId="Sansinterligne">
    <w:name w:val="No Spacing"/>
    <w:uiPriority w:val="1"/>
    <w:qFormat/>
    <w:rsid w:val="0013337D"/>
    <w:pPr>
      <w:spacing w:after="0" w:line="240" w:lineRule="auto"/>
    </w:pPr>
  </w:style>
  <w:style w:type="paragraph" w:styleId="Citation">
    <w:name w:val="Quote"/>
    <w:basedOn w:val="Normal"/>
    <w:next w:val="Normal"/>
    <w:link w:val="CitationCar"/>
    <w:uiPriority w:val="29"/>
    <w:qFormat/>
    <w:rsid w:val="0013337D"/>
    <w:rPr>
      <w:i/>
      <w:iCs/>
      <w:sz w:val="24"/>
      <w:szCs w:val="24"/>
    </w:rPr>
  </w:style>
  <w:style w:type="character" w:customStyle="1" w:styleId="CitationCar">
    <w:name w:val="Citation Car"/>
    <w:basedOn w:val="Policepardfaut"/>
    <w:link w:val="Citation"/>
    <w:uiPriority w:val="29"/>
    <w:rsid w:val="0013337D"/>
    <w:rPr>
      <w:i/>
      <w:iCs/>
      <w:sz w:val="24"/>
      <w:szCs w:val="24"/>
    </w:rPr>
  </w:style>
  <w:style w:type="paragraph" w:styleId="Citationintense">
    <w:name w:val="Intense Quote"/>
    <w:basedOn w:val="Normal"/>
    <w:next w:val="Normal"/>
    <w:link w:val="CitationintenseCar"/>
    <w:uiPriority w:val="30"/>
    <w:qFormat/>
    <w:rsid w:val="0013337D"/>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13337D"/>
    <w:rPr>
      <w:color w:val="5B9BD5" w:themeColor="accent1"/>
      <w:sz w:val="24"/>
      <w:szCs w:val="24"/>
    </w:rPr>
  </w:style>
  <w:style w:type="character" w:styleId="Accentuationlgre">
    <w:name w:val="Subtle Emphasis"/>
    <w:uiPriority w:val="19"/>
    <w:qFormat/>
    <w:rsid w:val="0013337D"/>
    <w:rPr>
      <w:i/>
      <w:iCs/>
      <w:color w:val="1F4D78" w:themeColor="accent1" w:themeShade="7F"/>
    </w:rPr>
  </w:style>
  <w:style w:type="character" w:styleId="Accentuationintense">
    <w:name w:val="Intense Emphasis"/>
    <w:uiPriority w:val="21"/>
    <w:qFormat/>
    <w:rsid w:val="0013337D"/>
    <w:rPr>
      <w:b/>
      <w:bCs/>
      <w:caps/>
      <w:color w:val="1F4D78" w:themeColor="accent1" w:themeShade="7F"/>
      <w:spacing w:val="10"/>
    </w:rPr>
  </w:style>
  <w:style w:type="character" w:styleId="Rfrencelgre">
    <w:name w:val="Subtle Reference"/>
    <w:uiPriority w:val="31"/>
    <w:qFormat/>
    <w:rsid w:val="0013337D"/>
    <w:rPr>
      <w:b/>
      <w:bCs/>
      <w:color w:val="5B9BD5" w:themeColor="accent1"/>
    </w:rPr>
  </w:style>
  <w:style w:type="character" w:styleId="Rfrenceintense">
    <w:name w:val="Intense Reference"/>
    <w:uiPriority w:val="32"/>
    <w:qFormat/>
    <w:rsid w:val="0013337D"/>
    <w:rPr>
      <w:b/>
      <w:bCs/>
      <w:i/>
      <w:iCs/>
      <w:caps/>
      <w:color w:val="5B9BD5" w:themeColor="accent1"/>
    </w:rPr>
  </w:style>
  <w:style w:type="character" w:styleId="Titredulivre">
    <w:name w:val="Book Title"/>
    <w:uiPriority w:val="33"/>
    <w:qFormat/>
    <w:rsid w:val="0013337D"/>
    <w:rPr>
      <w:b/>
      <w:bCs/>
      <w:i/>
      <w:iCs/>
      <w:spacing w:val="0"/>
    </w:rPr>
  </w:style>
  <w:style w:type="table" w:styleId="Grilledutableau">
    <w:name w:val="Table Grid"/>
    <w:basedOn w:val="TableauNormal"/>
    <w:uiPriority w:val="39"/>
    <w:rsid w:val="00E43E26"/>
    <w:pPr>
      <w:spacing w:after="0" w:line="240" w:lineRule="auto"/>
    </w:pPr>
    <w:rPr>
      <w:rFonts w:ascii="Calibri" w:eastAsia="Times New Roman"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ithPuce">
    <w:name w:val="NormalWithPuce"/>
    <w:basedOn w:val="Paragraphedeliste"/>
    <w:link w:val="NormalWithPuceCar"/>
    <w:autoRedefine/>
    <w:qFormat/>
    <w:rsid w:val="00E43E26"/>
    <w:pPr>
      <w:numPr>
        <w:numId w:val="3"/>
      </w:numPr>
      <w:spacing w:line="312" w:lineRule="auto"/>
    </w:pPr>
    <w:rPr>
      <w:rFonts w:eastAsia="Arial"/>
      <w:spacing w:val="-1"/>
      <w:u w:color="000000"/>
    </w:rPr>
  </w:style>
  <w:style w:type="character" w:customStyle="1" w:styleId="ParagraphedelisteCar">
    <w:name w:val="Paragraphe de liste Car"/>
    <w:basedOn w:val="Policepardfaut"/>
    <w:link w:val="Paragraphedeliste"/>
    <w:uiPriority w:val="34"/>
    <w:rsid w:val="00E43E26"/>
  </w:style>
  <w:style w:type="character" w:customStyle="1" w:styleId="NormalWithPuceCar">
    <w:name w:val="NormalWithPuce Car"/>
    <w:basedOn w:val="ParagraphedelisteCar"/>
    <w:link w:val="NormalWithPuce"/>
    <w:rsid w:val="00E43E26"/>
    <w:rPr>
      <w:rFonts w:eastAsia="Arial"/>
      <w:spacing w:val="-1"/>
      <w:u w:color="000000"/>
    </w:rPr>
  </w:style>
  <w:style w:type="paragraph" w:customStyle="1" w:styleId="NormalWithPuce2">
    <w:name w:val="NormalWithPuce2"/>
    <w:basedOn w:val="Normal"/>
    <w:link w:val="NormalWithPuce2Car"/>
    <w:qFormat/>
    <w:rsid w:val="00E43E26"/>
    <w:pPr>
      <w:numPr>
        <w:ilvl w:val="1"/>
        <w:numId w:val="1"/>
      </w:numPr>
      <w:tabs>
        <w:tab w:val="left" w:pos="1620"/>
      </w:tabs>
      <w:spacing w:before="0" w:after="0"/>
      <w:ind w:left="2001" w:hanging="357"/>
    </w:pPr>
    <w:rPr>
      <w:rFonts w:cs="Arial"/>
      <w:szCs w:val="24"/>
    </w:rPr>
  </w:style>
  <w:style w:type="character" w:customStyle="1" w:styleId="NormalWithPuce2Car">
    <w:name w:val="NormalWithPuce2 Car"/>
    <w:basedOn w:val="Policepardfaut"/>
    <w:link w:val="NormalWithPuce2"/>
    <w:rsid w:val="00E43E26"/>
    <w:rPr>
      <w:rFonts w:cs="Arial"/>
      <w:szCs w:val="24"/>
    </w:rPr>
  </w:style>
  <w:style w:type="character" w:styleId="Marquedecommentaire">
    <w:name w:val="annotation reference"/>
    <w:basedOn w:val="Policepardfaut"/>
    <w:rsid w:val="00E43E26"/>
    <w:rPr>
      <w:sz w:val="16"/>
      <w:szCs w:val="16"/>
    </w:rPr>
  </w:style>
  <w:style w:type="paragraph" w:styleId="Commentaire">
    <w:name w:val="annotation text"/>
    <w:basedOn w:val="Normal"/>
    <w:link w:val="CommentaireCar"/>
    <w:rsid w:val="00E43E26"/>
    <w:pPr>
      <w:spacing w:line="240" w:lineRule="auto"/>
    </w:pPr>
  </w:style>
  <w:style w:type="character" w:customStyle="1" w:styleId="CommentaireCar">
    <w:name w:val="Commentaire Car"/>
    <w:basedOn w:val="Policepardfaut"/>
    <w:link w:val="Commentaire"/>
    <w:rsid w:val="00E43E26"/>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rsid w:val="00E43E26"/>
    <w:rPr>
      <w:b/>
      <w:bCs/>
    </w:rPr>
  </w:style>
  <w:style w:type="character" w:customStyle="1" w:styleId="ObjetducommentaireCar">
    <w:name w:val="Objet du commentaire Car"/>
    <w:basedOn w:val="CommentaireCar"/>
    <w:link w:val="Objetducommentaire"/>
    <w:rsid w:val="00E43E26"/>
    <w:rPr>
      <w:rFonts w:ascii="Calibri" w:eastAsia="Times New Roman" w:hAnsi="Calibri" w:cs="Times New Roman"/>
      <w:b/>
      <w:bCs/>
      <w:sz w:val="20"/>
      <w:szCs w:val="20"/>
      <w:lang w:eastAsia="fr-FR"/>
    </w:rPr>
  </w:style>
  <w:style w:type="paragraph" w:styleId="Rvision">
    <w:name w:val="Revision"/>
    <w:hidden/>
    <w:uiPriority w:val="99"/>
    <w:semiHidden/>
    <w:rsid w:val="00E43E26"/>
    <w:pPr>
      <w:spacing w:after="0" w:line="240" w:lineRule="auto"/>
    </w:pPr>
    <w:rPr>
      <w:rFonts w:ascii="Calibri" w:eastAsia="Times New Roman" w:hAnsi="Calibri" w:cs="Times New Roman"/>
      <w:lang w:eastAsia="fr-FR"/>
    </w:rPr>
  </w:style>
  <w:style w:type="paragraph" w:customStyle="1" w:styleId="Default">
    <w:name w:val="Default"/>
    <w:rsid w:val="00E43E26"/>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Paragraphe">
    <w:name w:val="Paragraphe"/>
    <w:basedOn w:val="Normal"/>
    <w:uiPriority w:val="99"/>
    <w:rsid w:val="00DC2926"/>
    <w:pPr>
      <w:spacing w:before="0" w:after="0" w:line="240" w:lineRule="auto"/>
      <w:ind w:left="567" w:firstLine="340"/>
    </w:pPr>
    <w:rPr>
      <w:rFonts w:ascii="Gill Sans MT" w:hAnsi="Gill Sans MT"/>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39A81-061C-49FC-BFF0-D4A3981F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7</Pages>
  <Words>1399</Words>
  <Characters>7698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JAUBERT YVAN</dc:creator>
  <cp:keywords/>
  <dc:description/>
  <cp:lastModifiedBy>HINCOURT SOPHIE</cp:lastModifiedBy>
  <cp:revision>89</cp:revision>
  <dcterms:created xsi:type="dcterms:W3CDTF">2020-02-07T15:58:00Z</dcterms:created>
  <dcterms:modified xsi:type="dcterms:W3CDTF">2025-10-17T08:05:00Z</dcterms:modified>
</cp:coreProperties>
</file>